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XSpec="center" w:tblpY="145"/>
        <w:tblW w:w="9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6"/>
        <w:gridCol w:w="2727"/>
        <w:gridCol w:w="1364"/>
        <w:gridCol w:w="3225"/>
      </w:tblGrid>
      <w:tr w:rsidR="004B3A6D" w:rsidRPr="00A22860" w14:paraId="4CF87A46" w14:textId="77777777" w:rsidTr="004F26A0">
        <w:tc>
          <w:tcPr>
            <w:tcW w:w="9082" w:type="dxa"/>
            <w:gridSpan w:val="4"/>
            <w:tcBorders>
              <w:bottom w:val="single" w:sz="4" w:space="0" w:color="auto"/>
            </w:tcBorders>
          </w:tcPr>
          <w:p w14:paraId="7264A9A3" w14:textId="77777777" w:rsidR="004B3A6D" w:rsidRPr="00A22860" w:rsidRDefault="004B3A6D" w:rsidP="004F26A0">
            <w:pPr>
              <w:pStyle w:val="Heading6"/>
              <w:ind w:right="-165"/>
              <w:rPr>
                <w:b w:val="0"/>
                <w:sz w:val="24"/>
                <w:szCs w:val="24"/>
                <w:lang w:val="en-US"/>
              </w:rPr>
            </w:pPr>
            <w:r w:rsidRPr="00A22860">
              <w:rPr>
                <w:b w:val="0"/>
                <w:sz w:val="24"/>
                <w:szCs w:val="24"/>
                <w:lang w:val="en-US"/>
              </w:rPr>
              <w:t>A Comparative Multicentric Non-</w:t>
            </w:r>
            <w:proofErr w:type="spellStart"/>
            <w:r w:rsidRPr="00A22860">
              <w:rPr>
                <w:b w:val="0"/>
                <w:sz w:val="24"/>
                <w:szCs w:val="24"/>
                <w:lang w:val="en-US"/>
              </w:rPr>
              <w:t>Infireority</w:t>
            </w:r>
            <w:proofErr w:type="spellEnd"/>
            <w:r w:rsidRPr="00A22860">
              <w:rPr>
                <w:b w:val="0"/>
                <w:sz w:val="24"/>
                <w:szCs w:val="24"/>
                <w:lang w:val="en-US"/>
              </w:rPr>
              <w:t xml:space="preserve"> Clinical Trial of WHOMBMDT with a New Monthly Chemotherapy Regime containing Rifampicin, Moxifloxacin and Clarithromycin (RMC) on Multibacillary patients from India</w:t>
            </w:r>
          </w:p>
          <w:p w14:paraId="1ACCB965" w14:textId="0500A058" w:rsidR="004B3A6D" w:rsidRPr="00A22860" w:rsidRDefault="004B3A6D" w:rsidP="004F26A0">
            <w:pPr>
              <w:pStyle w:val="Heading6"/>
              <w:ind w:right="-165"/>
              <w:jc w:val="center"/>
              <w:rPr>
                <w:sz w:val="24"/>
                <w:szCs w:val="24"/>
              </w:rPr>
            </w:pPr>
            <w:r w:rsidRPr="00A22860">
              <w:rPr>
                <w:sz w:val="24"/>
                <w:szCs w:val="24"/>
              </w:rPr>
              <w:t xml:space="preserve">Standard Operating Procedure </w:t>
            </w:r>
            <w:ins w:id="0" w:author="Joydeepa Darlong" w:date="2024-05-31T10:53:00Z" w16du:dateUtc="2024-05-31T05:23:00Z">
              <w:r w:rsidR="00401AFE">
                <w:rPr>
                  <w:sz w:val="24"/>
                  <w:szCs w:val="24"/>
                </w:rPr>
                <w:t>6</w:t>
              </w:r>
            </w:ins>
            <w:del w:id="1" w:author="Joydeepa Darlong" w:date="2024-05-31T10:53:00Z" w16du:dateUtc="2024-05-31T05:23:00Z">
              <w:r w:rsidDel="00401AFE">
                <w:rPr>
                  <w:sz w:val="24"/>
                  <w:szCs w:val="24"/>
                </w:rPr>
                <w:delText>5</w:delText>
              </w:r>
            </w:del>
          </w:p>
          <w:p w14:paraId="3AF10FD0" w14:textId="62D345C9" w:rsidR="004B3A6D" w:rsidRPr="00A22860" w:rsidRDefault="00510D04" w:rsidP="004F26A0">
            <w:pPr>
              <w:pStyle w:val="Heading6"/>
              <w:ind w:right="-165"/>
              <w:jc w:val="center"/>
              <w:rPr>
                <w:sz w:val="24"/>
                <w:szCs w:val="24"/>
              </w:rPr>
            </w:pPr>
            <w:ins w:id="2" w:author="Joydeepa Darlong" w:date="2024-05-31T10:53:00Z" w16du:dateUtc="2024-05-31T05:23:00Z">
              <w:r>
                <w:t>Sample collection and transport )</w:t>
              </w:r>
            </w:ins>
            <w:del w:id="3" w:author="Joydeepa Darlong" w:date="2024-05-31T10:53:00Z" w16du:dateUtc="2024-05-31T05:23:00Z">
              <w:r w:rsidR="004B3A6D" w:rsidDel="00510D04">
                <w:rPr>
                  <w:sz w:val="24"/>
                  <w:szCs w:val="24"/>
                </w:rPr>
                <w:delText>S</w:delText>
              </w:r>
              <w:r w:rsidR="004B3A6D" w:rsidRPr="00A22860" w:rsidDel="00510D04">
                <w:rPr>
                  <w:sz w:val="24"/>
                  <w:szCs w:val="24"/>
                </w:rPr>
                <w:delText xml:space="preserve">kin </w:delText>
              </w:r>
              <w:r w:rsidR="004B3A6D" w:rsidDel="00510D04">
                <w:rPr>
                  <w:sz w:val="24"/>
                  <w:szCs w:val="24"/>
                </w:rPr>
                <w:delText>Biopsy and Histopathology</w:delText>
              </w:r>
            </w:del>
          </w:p>
        </w:tc>
      </w:tr>
      <w:tr w:rsidR="004B3A6D" w:rsidRPr="00A22860" w14:paraId="52887803" w14:textId="77777777" w:rsidTr="004F26A0">
        <w:tc>
          <w:tcPr>
            <w:tcW w:w="9082" w:type="dxa"/>
            <w:gridSpan w:val="4"/>
          </w:tcPr>
          <w:p w14:paraId="7377B5DB" w14:textId="77777777" w:rsidR="004B3A6D" w:rsidRPr="00A22860" w:rsidRDefault="004B3A6D" w:rsidP="004F26A0">
            <w:pPr>
              <w:tabs>
                <w:tab w:val="left" w:pos="1502"/>
              </w:tabs>
              <w:spacing w:before="120" w:after="120"/>
              <w:ind w:left="-28" w:right="-165"/>
              <w:jc w:val="both"/>
              <w:rPr>
                <w:rFonts w:ascii="Times New Roman" w:hAnsi="Times New Roman" w:cs="Times New Roman"/>
              </w:rPr>
            </w:pPr>
            <w:r w:rsidRPr="00A22860">
              <w:rPr>
                <w:rFonts w:ascii="Times New Roman" w:hAnsi="Times New Roman" w:cs="Times New Roman"/>
              </w:rPr>
              <w:t>SOP Ref:  TLMTI_RMC -SOP-3</w:t>
            </w:r>
          </w:p>
        </w:tc>
      </w:tr>
      <w:tr w:rsidR="004B3A6D" w:rsidRPr="00A22860" w14:paraId="7DBAD3C0" w14:textId="77777777" w:rsidTr="004F26A0">
        <w:tc>
          <w:tcPr>
            <w:tcW w:w="9082" w:type="dxa"/>
            <w:gridSpan w:val="4"/>
            <w:tcBorders>
              <w:bottom w:val="single" w:sz="4" w:space="0" w:color="auto"/>
            </w:tcBorders>
          </w:tcPr>
          <w:p w14:paraId="5870E2D4" w14:textId="77777777" w:rsidR="004B3A6D" w:rsidRPr="00A22860" w:rsidRDefault="004B3A6D" w:rsidP="004F26A0">
            <w:pPr>
              <w:tabs>
                <w:tab w:val="left" w:pos="1502"/>
              </w:tabs>
              <w:spacing w:before="120" w:after="120"/>
              <w:ind w:left="-28" w:right="-165"/>
              <w:jc w:val="both"/>
              <w:rPr>
                <w:rFonts w:ascii="Times New Roman" w:hAnsi="Times New Roman" w:cs="Times New Roman"/>
              </w:rPr>
            </w:pPr>
            <w:r w:rsidRPr="00A22860">
              <w:rPr>
                <w:rFonts w:ascii="Times New Roman" w:hAnsi="Times New Roman" w:cs="Times New Roman"/>
              </w:rPr>
              <w:t xml:space="preserve">Version: Draft v </w:t>
            </w:r>
          </w:p>
        </w:tc>
      </w:tr>
      <w:tr w:rsidR="004B3A6D" w:rsidRPr="00A22860" w14:paraId="3F0CDEA5" w14:textId="77777777" w:rsidTr="004F26A0">
        <w:tc>
          <w:tcPr>
            <w:tcW w:w="9082" w:type="dxa"/>
            <w:gridSpan w:val="4"/>
            <w:tcBorders>
              <w:bottom w:val="single" w:sz="4" w:space="0" w:color="auto"/>
            </w:tcBorders>
          </w:tcPr>
          <w:p w14:paraId="035A6CCE" w14:textId="045CBED0" w:rsidR="004B3A6D" w:rsidRPr="00A22860" w:rsidRDefault="004B3A6D" w:rsidP="004F26A0">
            <w:pPr>
              <w:tabs>
                <w:tab w:val="left" w:pos="1502"/>
              </w:tabs>
              <w:spacing w:before="120" w:after="120"/>
              <w:ind w:left="-28" w:right="-165"/>
              <w:jc w:val="both"/>
              <w:rPr>
                <w:rFonts w:ascii="Times New Roman" w:hAnsi="Times New Roman" w:cs="Times New Roman"/>
              </w:rPr>
            </w:pPr>
            <w:r w:rsidRPr="00A22860">
              <w:rPr>
                <w:rFonts w:ascii="Times New Roman" w:hAnsi="Times New Roman" w:cs="Times New Roman"/>
              </w:rPr>
              <w:t xml:space="preserve">Author:  </w:t>
            </w:r>
            <w:del w:id="4" w:author="Joydeepa Darlong" w:date="2024-05-31T10:49:00Z" w16du:dateUtc="2024-05-31T05:19:00Z">
              <w:r w:rsidRPr="00A22860" w:rsidDel="0085252A">
                <w:rPr>
                  <w:rFonts w:ascii="Times New Roman" w:hAnsi="Times New Roman" w:cs="Times New Roman"/>
                </w:rPr>
                <w:delText>Joydeepa Darlong</w:delText>
              </w:r>
              <w:r w:rsidDel="0085252A">
                <w:rPr>
                  <w:rFonts w:ascii="Times New Roman" w:hAnsi="Times New Roman" w:cs="Times New Roman"/>
                </w:rPr>
                <w:delText xml:space="preserve">      </w:delText>
              </w:r>
            </w:del>
            <w:ins w:id="5" w:author="Joydeepa Darlong" w:date="2024-05-31T10:50:00Z" w16du:dateUtc="2024-05-31T05:20:00Z">
              <w:r w:rsidR="0085252A">
                <w:rPr>
                  <w:rFonts w:ascii="Times New Roman" w:hAnsi="Times New Roman" w:cs="Times New Roman"/>
                </w:rPr>
                <w:t xml:space="preserve">Itu Singh </w:t>
              </w:r>
            </w:ins>
            <w:del w:id="6" w:author="Joydeepa Darlong" w:date="2024-05-31T10:49:00Z" w16du:dateUtc="2024-05-31T05:19:00Z">
              <w:r w:rsidDel="0085252A">
                <w:rPr>
                  <w:rFonts w:ascii="Times New Roman" w:hAnsi="Times New Roman" w:cs="Times New Roman"/>
                </w:rPr>
                <w:delText xml:space="preserve">                                    </w:delText>
              </w:r>
            </w:del>
            <w:proofErr w:type="spellStart"/>
            <w:r w:rsidRPr="00A22860">
              <w:rPr>
                <w:rFonts w:ascii="Times New Roman" w:hAnsi="Times New Roman" w:cs="Times New Roman"/>
              </w:rPr>
              <w:t>Title:</w:t>
            </w:r>
            <w:del w:id="7" w:author="Joydeepa Darlong" w:date="2024-05-31T10:52:00Z" w16du:dateUtc="2024-05-31T05:22:00Z">
              <w:r w:rsidRPr="00A22860" w:rsidDel="00E46DE5">
                <w:rPr>
                  <w:rFonts w:ascii="Times New Roman" w:hAnsi="Times New Roman" w:cs="Times New Roman"/>
                </w:rPr>
                <w:delText xml:space="preserve"> </w:delText>
              </w:r>
            </w:del>
            <w:ins w:id="8" w:author="Joydeepa Darlong" w:date="2024-05-31T10:52:00Z" w16du:dateUtc="2024-05-31T05:22:00Z">
              <w:r w:rsidR="00E46DE5">
                <w:rPr>
                  <w:rFonts w:ascii="Times New Roman" w:hAnsi="Times New Roman" w:cs="Times New Roman"/>
                </w:rPr>
                <w:t>Sample</w:t>
              </w:r>
              <w:proofErr w:type="spellEnd"/>
              <w:r w:rsidR="00E46DE5">
                <w:rPr>
                  <w:rFonts w:ascii="Times New Roman" w:hAnsi="Times New Roman" w:cs="Times New Roman"/>
                </w:rPr>
                <w:t xml:space="preserve"> collection and transport </w:t>
              </w:r>
            </w:ins>
            <w:del w:id="9" w:author="Joydeepa Darlong" w:date="2024-05-31T10:52:00Z" w16du:dateUtc="2024-05-31T05:22:00Z">
              <w:r w:rsidDel="00E46DE5">
                <w:rPr>
                  <w:rFonts w:ascii="Times New Roman" w:hAnsi="Times New Roman" w:cs="Times New Roman"/>
                </w:rPr>
                <w:delText>Molecular Viability Assay (MVA</w:delText>
              </w:r>
            </w:del>
            <w:r>
              <w:rPr>
                <w:rFonts w:ascii="Times New Roman" w:hAnsi="Times New Roman" w:cs="Times New Roman"/>
              </w:rPr>
              <w:t>)</w:t>
            </w:r>
          </w:p>
        </w:tc>
      </w:tr>
      <w:tr w:rsidR="004B3A6D" w:rsidRPr="00A22860" w14:paraId="43751890" w14:textId="77777777" w:rsidTr="004F26A0">
        <w:tc>
          <w:tcPr>
            <w:tcW w:w="1766" w:type="dxa"/>
            <w:tcBorders>
              <w:right w:val="nil"/>
            </w:tcBorders>
          </w:tcPr>
          <w:p w14:paraId="6BC6488A" w14:textId="77777777" w:rsidR="004B3A6D" w:rsidRPr="00A22860" w:rsidRDefault="004B3A6D" w:rsidP="004F26A0">
            <w:pPr>
              <w:tabs>
                <w:tab w:val="left" w:pos="1502"/>
              </w:tabs>
              <w:spacing w:before="120" w:after="120"/>
              <w:ind w:left="-28" w:right="-165"/>
              <w:rPr>
                <w:rFonts w:ascii="Times New Roman" w:hAnsi="Times New Roman" w:cs="Times New Roman"/>
                <w:color w:val="999999"/>
              </w:rPr>
            </w:pPr>
            <w:r w:rsidRPr="00A22860">
              <w:rPr>
                <w:rFonts w:ascii="Times New Roman" w:hAnsi="Times New Roman" w:cs="Times New Roman"/>
              </w:rPr>
              <w:t>Effective Date:</w:t>
            </w:r>
            <w:r w:rsidRPr="00A22860">
              <w:rPr>
                <w:rFonts w:ascii="Times New Roman" w:hAnsi="Times New Roman" w:cs="Times New Roman"/>
                <w:color w:val="999999"/>
              </w:rPr>
              <w:t xml:space="preserve">   </w:t>
            </w:r>
          </w:p>
        </w:tc>
        <w:tc>
          <w:tcPr>
            <w:tcW w:w="2727" w:type="dxa"/>
            <w:tcBorders>
              <w:left w:val="nil"/>
              <w:right w:val="nil"/>
            </w:tcBorders>
          </w:tcPr>
          <w:p w14:paraId="30D9C5DA" w14:textId="77777777" w:rsidR="004B3A6D" w:rsidRPr="00A22860" w:rsidRDefault="004B3A6D" w:rsidP="004F26A0">
            <w:pPr>
              <w:spacing w:before="120" w:after="120"/>
              <w:ind w:right="-165"/>
              <w:jc w:val="both"/>
              <w:rPr>
                <w:rFonts w:ascii="Times New Roman" w:hAnsi="Times New Roman" w:cs="Times New Roman"/>
              </w:rPr>
            </w:pPr>
          </w:p>
        </w:tc>
        <w:tc>
          <w:tcPr>
            <w:tcW w:w="1364" w:type="dxa"/>
            <w:tcBorders>
              <w:left w:val="nil"/>
              <w:right w:val="nil"/>
            </w:tcBorders>
          </w:tcPr>
          <w:p w14:paraId="2D880F71" w14:textId="77777777" w:rsidR="004B3A6D" w:rsidRPr="00A22860" w:rsidRDefault="004B3A6D" w:rsidP="004F26A0">
            <w:pPr>
              <w:spacing w:before="120" w:after="120"/>
              <w:ind w:right="-165"/>
              <w:jc w:val="center"/>
              <w:rPr>
                <w:rFonts w:ascii="Times New Roman" w:hAnsi="Times New Roman" w:cs="Times New Roman"/>
              </w:rPr>
            </w:pPr>
            <w:r w:rsidRPr="00A22860">
              <w:rPr>
                <w:rFonts w:ascii="Times New Roman" w:hAnsi="Times New Roman" w:cs="Times New Roman"/>
              </w:rPr>
              <w:t xml:space="preserve">Review by: </w:t>
            </w:r>
          </w:p>
        </w:tc>
        <w:tc>
          <w:tcPr>
            <w:tcW w:w="3225" w:type="dxa"/>
            <w:tcBorders>
              <w:left w:val="nil"/>
            </w:tcBorders>
          </w:tcPr>
          <w:p w14:paraId="57C53452" w14:textId="77777777" w:rsidR="004B3A6D" w:rsidRPr="00A22860" w:rsidRDefault="004B3A6D" w:rsidP="004F26A0">
            <w:pPr>
              <w:spacing w:before="120" w:after="120"/>
              <w:ind w:right="-165"/>
              <w:jc w:val="both"/>
              <w:rPr>
                <w:rFonts w:ascii="Times New Roman" w:hAnsi="Times New Roman" w:cs="Times New Roman"/>
              </w:rPr>
            </w:pPr>
          </w:p>
        </w:tc>
      </w:tr>
      <w:tr w:rsidR="004B3A6D" w:rsidRPr="00A22860" w14:paraId="2B49BBCE" w14:textId="77777777" w:rsidTr="004F26A0">
        <w:tc>
          <w:tcPr>
            <w:tcW w:w="1766" w:type="dxa"/>
            <w:tcBorders>
              <w:right w:val="nil"/>
            </w:tcBorders>
          </w:tcPr>
          <w:p w14:paraId="7E3C1FEE" w14:textId="77777777" w:rsidR="004B3A6D" w:rsidRPr="00A22860" w:rsidRDefault="004B3A6D" w:rsidP="004F26A0">
            <w:pPr>
              <w:tabs>
                <w:tab w:val="left" w:pos="1502"/>
              </w:tabs>
              <w:spacing w:before="120" w:after="120"/>
              <w:ind w:left="-28" w:right="-165"/>
              <w:jc w:val="both"/>
              <w:rPr>
                <w:rFonts w:ascii="Times New Roman" w:hAnsi="Times New Roman" w:cs="Times New Roman"/>
                <w:color w:val="999999"/>
              </w:rPr>
            </w:pPr>
            <w:r w:rsidRPr="00A22860">
              <w:rPr>
                <w:rFonts w:ascii="Times New Roman" w:hAnsi="Times New Roman" w:cs="Times New Roman"/>
              </w:rPr>
              <w:t xml:space="preserve">Approved by:    </w:t>
            </w:r>
          </w:p>
        </w:tc>
        <w:tc>
          <w:tcPr>
            <w:tcW w:w="2727" w:type="dxa"/>
            <w:tcBorders>
              <w:left w:val="nil"/>
              <w:right w:val="nil"/>
            </w:tcBorders>
          </w:tcPr>
          <w:p w14:paraId="63A1E292" w14:textId="77777777" w:rsidR="004B3A6D" w:rsidRPr="00A22860" w:rsidRDefault="004B3A6D" w:rsidP="004F26A0">
            <w:pPr>
              <w:spacing w:before="120" w:after="120"/>
              <w:ind w:right="-165"/>
              <w:jc w:val="both"/>
              <w:rPr>
                <w:rFonts w:ascii="Times New Roman" w:hAnsi="Times New Roman" w:cs="Times New Roman"/>
              </w:rPr>
            </w:pPr>
          </w:p>
        </w:tc>
        <w:tc>
          <w:tcPr>
            <w:tcW w:w="1364" w:type="dxa"/>
            <w:tcBorders>
              <w:left w:val="nil"/>
              <w:right w:val="nil"/>
            </w:tcBorders>
          </w:tcPr>
          <w:p w14:paraId="547DF7A5" w14:textId="77777777" w:rsidR="004B3A6D" w:rsidRPr="00A22860" w:rsidRDefault="004B3A6D" w:rsidP="004F26A0">
            <w:pPr>
              <w:spacing w:before="120" w:after="120"/>
              <w:ind w:right="-165"/>
              <w:rPr>
                <w:rFonts w:ascii="Times New Roman" w:hAnsi="Times New Roman" w:cs="Times New Roman"/>
              </w:rPr>
            </w:pPr>
            <w:r>
              <w:rPr>
                <w:rFonts w:ascii="Times New Roman" w:hAnsi="Times New Roman" w:cs="Times New Roman"/>
              </w:rPr>
              <w:t xml:space="preserve">   </w:t>
            </w:r>
            <w:r w:rsidRPr="00A22860">
              <w:rPr>
                <w:rFonts w:ascii="Times New Roman" w:hAnsi="Times New Roman" w:cs="Times New Roman"/>
              </w:rPr>
              <w:t>Date:</w:t>
            </w:r>
          </w:p>
        </w:tc>
        <w:tc>
          <w:tcPr>
            <w:tcW w:w="3225" w:type="dxa"/>
            <w:tcBorders>
              <w:left w:val="nil"/>
            </w:tcBorders>
          </w:tcPr>
          <w:p w14:paraId="7F925166" w14:textId="19CD6209" w:rsidR="004B3A6D" w:rsidRPr="00A22860" w:rsidRDefault="004F26A0" w:rsidP="004F26A0">
            <w:pPr>
              <w:spacing w:before="120" w:after="120"/>
              <w:ind w:right="-165"/>
              <w:jc w:val="both"/>
              <w:rPr>
                <w:rFonts w:ascii="Times New Roman" w:hAnsi="Times New Roman" w:cs="Times New Roman"/>
              </w:rPr>
            </w:pPr>
            <w:ins w:id="10" w:author="Joydeepa Darlong" w:date="2024-05-31T10:53:00Z" w16du:dateUtc="2024-05-31T05:23:00Z">
              <w:r>
                <w:rPr>
                  <w:rFonts w:ascii="Times New Roman" w:hAnsi="Times New Roman" w:cs="Times New Roman"/>
                </w:rPr>
                <w:t>31/05/2024</w:t>
              </w:r>
            </w:ins>
          </w:p>
        </w:tc>
      </w:tr>
      <w:tr w:rsidR="004B3A6D" w:rsidRPr="00A22860" w14:paraId="77BCF3C8" w14:textId="77777777" w:rsidTr="004F26A0">
        <w:tc>
          <w:tcPr>
            <w:tcW w:w="1766" w:type="dxa"/>
            <w:tcBorders>
              <w:right w:val="nil"/>
            </w:tcBorders>
          </w:tcPr>
          <w:p w14:paraId="46B68A27" w14:textId="77777777" w:rsidR="004B3A6D" w:rsidRPr="00A22860" w:rsidRDefault="004B3A6D" w:rsidP="004F26A0">
            <w:pPr>
              <w:tabs>
                <w:tab w:val="left" w:pos="1502"/>
              </w:tabs>
              <w:spacing w:before="120" w:after="120"/>
              <w:ind w:left="-28" w:right="-165"/>
              <w:rPr>
                <w:rFonts w:ascii="Times New Roman" w:hAnsi="Times New Roman" w:cs="Times New Roman"/>
              </w:rPr>
            </w:pPr>
            <w:r w:rsidRPr="00A22860">
              <w:rPr>
                <w:rFonts w:ascii="Times New Roman" w:hAnsi="Times New Roman" w:cs="Times New Roman"/>
              </w:rPr>
              <w:t>Signature o</w:t>
            </w:r>
            <w:r>
              <w:rPr>
                <w:rFonts w:ascii="Times New Roman" w:hAnsi="Times New Roman" w:cs="Times New Roman"/>
              </w:rPr>
              <w:t xml:space="preserve">f </w:t>
            </w:r>
            <w:proofErr w:type="spellStart"/>
            <w:r w:rsidRPr="00A22860">
              <w:rPr>
                <w:rFonts w:ascii="Times New Roman" w:hAnsi="Times New Roman" w:cs="Times New Roman"/>
              </w:rPr>
              <w:t>Authorisor</w:t>
            </w:r>
            <w:proofErr w:type="spellEnd"/>
            <w:r w:rsidRPr="00A22860">
              <w:rPr>
                <w:rFonts w:ascii="Times New Roman" w:hAnsi="Times New Roman" w:cs="Times New Roman"/>
              </w:rPr>
              <w:t>:</w:t>
            </w:r>
          </w:p>
        </w:tc>
        <w:tc>
          <w:tcPr>
            <w:tcW w:w="7316" w:type="dxa"/>
            <w:gridSpan w:val="3"/>
            <w:tcBorders>
              <w:left w:val="nil"/>
            </w:tcBorders>
          </w:tcPr>
          <w:p w14:paraId="63DEDC79" w14:textId="77777777" w:rsidR="004B3A6D" w:rsidRPr="00A22860" w:rsidRDefault="004B3A6D" w:rsidP="004F26A0">
            <w:pPr>
              <w:spacing w:before="120" w:after="120"/>
              <w:ind w:right="-165"/>
              <w:jc w:val="both"/>
              <w:rPr>
                <w:rFonts w:ascii="Times New Roman" w:hAnsi="Times New Roman" w:cs="Times New Roman"/>
              </w:rPr>
            </w:pPr>
            <w:r w:rsidRPr="00A22860">
              <w:rPr>
                <w:rFonts w:ascii="Times New Roman" w:hAnsi="Times New Roman" w:cs="Times New Roman"/>
              </w:rPr>
              <w:tab/>
            </w:r>
            <w:r w:rsidRPr="00A22860">
              <w:rPr>
                <w:rFonts w:ascii="Times New Roman" w:hAnsi="Times New Roman" w:cs="Times New Roman"/>
              </w:rPr>
              <w:tab/>
            </w:r>
            <w:r w:rsidRPr="00A22860">
              <w:rPr>
                <w:rFonts w:ascii="Times New Roman" w:hAnsi="Times New Roman" w:cs="Times New Roman"/>
              </w:rPr>
              <w:tab/>
            </w:r>
          </w:p>
        </w:tc>
      </w:tr>
    </w:tbl>
    <w:p w14:paraId="26E13A17" w14:textId="77777777" w:rsidR="004B3A6D" w:rsidRDefault="004B3A6D" w:rsidP="004B3A6D"/>
    <w:tbl>
      <w:tblPr>
        <w:tblpPr w:leftFromText="180" w:rightFromText="180" w:vertAnchor="text" w:horzAnchor="margin" w:tblpXSpec="center" w:tblpY="735"/>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9"/>
        <w:gridCol w:w="1571"/>
        <w:gridCol w:w="5043"/>
        <w:gridCol w:w="988"/>
      </w:tblGrid>
      <w:tr w:rsidR="004B3A6D" w:rsidRPr="00C451BB" w14:paraId="63640F10" w14:textId="77777777" w:rsidTr="004F26A0">
        <w:trPr>
          <w:trHeight w:val="312"/>
        </w:trPr>
        <w:tc>
          <w:tcPr>
            <w:tcW w:w="8243" w:type="dxa"/>
            <w:gridSpan w:val="3"/>
            <w:shd w:val="clear" w:color="auto" w:fill="E6E6E6"/>
          </w:tcPr>
          <w:p w14:paraId="297E56B4" w14:textId="77777777" w:rsidR="004B3A6D" w:rsidRPr="00A22860" w:rsidRDefault="004B3A6D" w:rsidP="004F26A0">
            <w:pPr>
              <w:ind w:right="-165"/>
              <w:jc w:val="both"/>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SOP Chronology</w:t>
            </w:r>
          </w:p>
        </w:tc>
        <w:tc>
          <w:tcPr>
            <w:tcW w:w="988" w:type="dxa"/>
            <w:shd w:val="clear" w:color="auto" w:fill="E6E6E6"/>
          </w:tcPr>
          <w:p w14:paraId="6ED102C4" w14:textId="77777777" w:rsidR="004B3A6D" w:rsidRPr="00A22860" w:rsidRDefault="004B3A6D" w:rsidP="004F26A0">
            <w:pPr>
              <w:ind w:right="-165"/>
              <w:jc w:val="both"/>
              <w:rPr>
                <w:rFonts w:ascii="Times New Roman" w:hAnsi="Times New Roman" w:cs="Times New Roman"/>
                <w:b/>
                <w:bCs/>
                <w:color w:val="000000"/>
                <w:sz w:val="24"/>
                <w:szCs w:val="24"/>
              </w:rPr>
            </w:pPr>
          </w:p>
        </w:tc>
      </w:tr>
      <w:tr w:rsidR="004B3A6D" w:rsidRPr="00C451BB" w14:paraId="378270BC" w14:textId="77777777" w:rsidTr="004F26A0">
        <w:trPr>
          <w:trHeight w:val="640"/>
        </w:trPr>
        <w:tc>
          <w:tcPr>
            <w:tcW w:w="1629" w:type="dxa"/>
            <w:shd w:val="clear" w:color="auto" w:fill="E6E6E6"/>
          </w:tcPr>
          <w:p w14:paraId="10A2CE61" w14:textId="77777777" w:rsidR="004B3A6D" w:rsidRPr="00A22860" w:rsidRDefault="004B3A6D" w:rsidP="004F26A0">
            <w:pPr>
              <w:ind w:right="-165"/>
              <w:jc w:val="both"/>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Version</w:t>
            </w:r>
          </w:p>
          <w:p w14:paraId="50D4127D" w14:textId="77777777" w:rsidR="004B3A6D" w:rsidRPr="00A22860" w:rsidRDefault="004B3A6D" w:rsidP="004F26A0">
            <w:pPr>
              <w:ind w:right="-165"/>
              <w:jc w:val="both"/>
              <w:rPr>
                <w:rFonts w:ascii="Times New Roman" w:hAnsi="Times New Roman" w:cs="Times New Roman"/>
                <w:b/>
                <w:bCs/>
                <w:color w:val="000000"/>
                <w:sz w:val="24"/>
                <w:szCs w:val="24"/>
              </w:rPr>
            </w:pPr>
          </w:p>
        </w:tc>
        <w:tc>
          <w:tcPr>
            <w:tcW w:w="1571" w:type="dxa"/>
            <w:shd w:val="clear" w:color="auto" w:fill="E6E6E6"/>
          </w:tcPr>
          <w:p w14:paraId="72D6288A" w14:textId="77777777" w:rsidR="004B3A6D" w:rsidRPr="00A22860" w:rsidRDefault="004B3A6D" w:rsidP="004F26A0">
            <w:pPr>
              <w:ind w:right="-165"/>
              <w:jc w:val="both"/>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Date</w:t>
            </w:r>
          </w:p>
        </w:tc>
        <w:tc>
          <w:tcPr>
            <w:tcW w:w="5043" w:type="dxa"/>
            <w:shd w:val="clear" w:color="auto" w:fill="E6E6E6"/>
          </w:tcPr>
          <w:p w14:paraId="1CDE1BE3" w14:textId="77777777" w:rsidR="004B3A6D" w:rsidRPr="00A22860" w:rsidRDefault="004B3A6D" w:rsidP="004F26A0">
            <w:pPr>
              <w:ind w:right="-165"/>
              <w:jc w:val="both"/>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Reason for Change</w:t>
            </w:r>
          </w:p>
        </w:tc>
        <w:tc>
          <w:tcPr>
            <w:tcW w:w="988" w:type="dxa"/>
            <w:shd w:val="clear" w:color="auto" w:fill="E6E6E6"/>
          </w:tcPr>
          <w:p w14:paraId="0FE0A0B8" w14:textId="77777777" w:rsidR="004B3A6D" w:rsidRPr="00A22860" w:rsidRDefault="004B3A6D" w:rsidP="004F26A0">
            <w:pPr>
              <w:ind w:right="-165"/>
              <w:jc w:val="both"/>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Author</w:t>
            </w:r>
          </w:p>
        </w:tc>
      </w:tr>
      <w:tr w:rsidR="004B3A6D" w:rsidRPr="00C451BB" w14:paraId="317B51EB" w14:textId="77777777" w:rsidTr="004F26A0">
        <w:trPr>
          <w:trHeight w:val="312"/>
        </w:trPr>
        <w:tc>
          <w:tcPr>
            <w:tcW w:w="1629" w:type="dxa"/>
          </w:tcPr>
          <w:p w14:paraId="222BB77D" w14:textId="77777777" w:rsidR="004B3A6D" w:rsidRPr="00C451BB" w:rsidRDefault="004B3A6D" w:rsidP="004F26A0">
            <w:pPr>
              <w:pStyle w:val="Heading3"/>
              <w:spacing w:before="0"/>
              <w:ind w:right="-165"/>
              <w:jc w:val="both"/>
              <w:rPr>
                <w:rFonts w:ascii="Times New Roman" w:hAnsi="Times New Roman" w:cs="Times New Roman"/>
                <w:b/>
                <w:bCs/>
                <w:color w:val="000000"/>
              </w:rPr>
            </w:pPr>
            <w:r w:rsidRPr="00C451BB">
              <w:rPr>
                <w:rFonts w:ascii="Times New Roman" w:hAnsi="Times New Roman" w:cs="Times New Roman"/>
                <w:color w:val="000000" w:themeColor="text1"/>
              </w:rPr>
              <w:t>1.0</w:t>
            </w:r>
          </w:p>
        </w:tc>
        <w:tc>
          <w:tcPr>
            <w:tcW w:w="1571" w:type="dxa"/>
          </w:tcPr>
          <w:p w14:paraId="022AEC10" w14:textId="77777777" w:rsidR="004B3A6D" w:rsidRPr="00C451BB" w:rsidRDefault="004B3A6D" w:rsidP="004F26A0">
            <w:pPr>
              <w:ind w:right="-165"/>
              <w:jc w:val="both"/>
              <w:rPr>
                <w:color w:val="000000"/>
              </w:rPr>
            </w:pPr>
          </w:p>
        </w:tc>
        <w:tc>
          <w:tcPr>
            <w:tcW w:w="5043" w:type="dxa"/>
          </w:tcPr>
          <w:p w14:paraId="43AED763" w14:textId="77777777" w:rsidR="004B3A6D" w:rsidRPr="00C451BB" w:rsidRDefault="004B3A6D" w:rsidP="004F26A0">
            <w:pPr>
              <w:ind w:right="-165"/>
              <w:jc w:val="both"/>
              <w:rPr>
                <w:bCs/>
                <w:color w:val="000000"/>
              </w:rPr>
            </w:pPr>
          </w:p>
        </w:tc>
        <w:tc>
          <w:tcPr>
            <w:tcW w:w="988" w:type="dxa"/>
          </w:tcPr>
          <w:p w14:paraId="2589C5F0" w14:textId="20AF3FC4" w:rsidR="004B3A6D" w:rsidRPr="00C451BB" w:rsidRDefault="00401AFE" w:rsidP="004F26A0">
            <w:pPr>
              <w:ind w:right="-165"/>
              <w:jc w:val="both"/>
              <w:rPr>
                <w:color w:val="000000"/>
              </w:rPr>
            </w:pPr>
            <w:ins w:id="11" w:author="Joydeepa Darlong" w:date="2024-05-31T10:53:00Z" w16du:dateUtc="2024-05-31T05:23:00Z">
              <w:r>
                <w:rPr>
                  <w:color w:val="000000" w:themeColor="text1"/>
                </w:rPr>
                <w:t>IS</w:t>
              </w:r>
            </w:ins>
            <w:del w:id="12" w:author="Joydeepa Darlong" w:date="2024-05-31T10:53:00Z" w16du:dateUtc="2024-05-31T05:23:00Z">
              <w:r w:rsidR="004B3A6D" w:rsidRPr="00C451BB" w:rsidDel="00401AFE">
                <w:rPr>
                  <w:color w:val="000000" w:themeColor="text1"/>
                </w:rPr>
                <w:delText>JD</w:delText>
              </w:r>
            </w:del>
          </w:p>
        </w:tc>
      </w:tr>
      <w:tr w:rsidR="004B3A6D" w:rsidRPr="00C451BB" w14:paraId="62758878" w14:textId="77777777" w:rsidTr="004F26A0">
        <w:trPr>
          <w:trHeight w:val="339"/>
        </w:trPr>
        <w:tc>
          <w:tcPr>
            <w:tcW w:w="1629" w:type="dxa"/>
          </w:tcPr>
          <w:p w14:paraId="63027405" w14:textId="77777777" w:rsidR="004B3A6D" w:rsidRPr="00C451BB" w:rsidRDefault="004B3A6D" w:rsidP="004F26A0">
            <w:pPr>
              <w:ind w:left="-110" w:right="-165" w:firstLine="110"/>
              <w:jc w:val="both"/>
              <w:rPr>
                <w:color w:val="000000"/>
              </w:rPr>
            </w:pPr>
          </w:p>
        </w:tc>
        <w:tc>
          <w:tcPr>
            <w:tcW w:w="1571" w:type="dxa"/>
          </w:tcPr>
          <w:p w14:paraId="7029C0E0" w14:textId="77777777" w:rsidR="004B3A6D" w:rsidRPr="00C451BB" w:rsidRDefault="004B3A6D" w:rsidP="004F26A0">
            <w:pPr>
              <w:ind w:right="-165"/>
              <w:jc w:val="both"/>
              <w:rPr>
                <w:color w:val="000000"/>
              </w:rPr>
            </w:pPr>
          </w:p>
        </w:tc>
        <w:tc>
          <w:tcPr>
            <w:tcW w:w="5043" w:type="dxa"/>
          </w:tcPr>
          <w:p w14:paraId="0CD94225" w14:textId="77777777" w:rsidR="004B3A6D" w:rsidRPr="00C451BB" w:rsidRDefault="004B3A6D" w:rsidP="004F26A0">
            <w:pPr>
              <w:ind w:right="-165"/>
              <w:jc w:val="both"/>
              <w:rPr>
                <w:color w:val="000000"/>
              </w:rPr>
            </w:pPr>
          </w:p>
        </w:tc>
        <w:tc>
          <w:tcPr>
            <w:tcW w:w="988" w:type="dxa"/>
          </w:tcPr>
          <w:p w14:paraId="05CB4728" w14:textId="77777777" w:rsidR="004B3A6D" w:rsidRPr="00C451BB" w:rsidRDefault="004B3A6D" w:rsidP="004F26A0">
            <w:pPr>
              <w:ind w:right="-165"/>
              <w:jc w:val="both"/>
              <w:rPr>
                <w:color w:val="000000"/>
              </w:rPr>
            </w:pPr>
          </w:p>
        </w:tc>
      </w:tr>
      <w:tr w:rsidR="004B3A6D" w:rsidRPr="00C451BB" w14:paraId="0A68248C" w14:textId="77777777" w:rsidTr="004F26A0">
        <w:trPr>
          <w:trHeight w:val="312"/>
        </w:trPr>
        <w:tc>
          <w:tcPr>
            <w:tcW w:w="1629" w:type="dxa"/>
          </w:tcPr>
          <w:p w14:paraId="5201539C" w14:textId="77777777" w:rsidR="004B3A6D" w:rsidRPr="00C451BB" w:rsidRDefault="004B3A6D" w:rsidP="004F26A0">
            <w:pPr>
              <w:ind w:right="-165"/>
              <w:jc w:val="both"/>
              <w:rPr>
                <w:b/>
                <w:bCs/>
                <w:color w:val="000000"/>
              </w:rPr>
            </w:pPr>
          </w:p>
        </w:tc>
        <w:tc>
          <w:tcPr>
            <w:tcW w:w="1571" w:type="dxa"/>
          </w:tcPr>
          <w:p w14:paraId="17F176B8" w14:textId="77777777" w:rsidR="004B3A6D" w:rsidRPr="00C451BB" w:rsidRDefault="004B3A6D" w:rsidP="004F26A0">
            <w:pPr>
              <w:ind w:right="-165"/>
              <w:jc w:val="both"/>
              <w:rPr>
                <w:b/>
                <w:bCs/>
                <w:color w:val="000000"/>
              </w:rPr>
            </w:pPr>
          </w:p>
        </w:tc>
        <w:tc>
          <w:tcPr>
            <w:tcW w:w="5043" w:type="dxa"/>
          </w:tcPr>
          <w:p w14:paraId="25642BAA" w14:textId="77777777" w:rsidR="004B3A6D" w:rsidRPr="00C451BB" w:rsidRDefault="004B3A6D" w:rsidP="004F26A0">
            <w:pPr>
              <w:ind w:right="-165"/>
              <w:jc w:val="both"/>
              <w:rPr>
                <w:bCs/>
                <w:color w:val="000000"/>
              </w:rPr>
            </w:pPr>
          </w:p>
        </w:tc>
        <w:tc>
          <w:tcPr>
            <w:tcW w:w="988" w:type="dxa"/>
          </w:tcPr>
          <w:p w14:paraId="0EEBE2CA" w14:textId="77777777" w:rsidR="004B3A6D" w:rsidRPr="00C451BB" w:rsidRDefault="004B3A6D" w:rsidP="004F26A0">
            <w:pPr>
              <w:ind w:right="-165"/>
              <w:jc w:val="both"/>
              <w:rPr>
                <w:bCs/>
                <w:color w:val="000000"/>
              </w:rPr>
            </w:pPr>
          </w:p>
        </w:tc>
      </w:tr>
      <w:tr w:rsidR="004B3A6D" w:rsidRPr="00C451BB" w14:paraId="595CA898" w14:textId="77777777" w:rsidTr="004F26A0">
        <w:trPr>
          <w:trHeight w:val="327"/>
        </w:trPr>
        <w:tc>
          <w:tcPr>
            <w:tcW w:w="1629" w:type="dxa"/>
          </w:tcPr>
          <w:p w14:paraId="584EB512" w14:textId="77777777" w:rsidR="004B3A6D" w:rsidRPr="00C451BB" w:rsidRDefault="004B3A6D" w:rsidP="004F26A0">
            <w:pPr>
              <w:ind w:right="-165"/>
              <w:jc w:val="both"/>
              <w:rPr>
                <w:bCs/>
                <w:color w:val="000000"/>
              </w:rPr>
            </w:pPr>
          </w:p>
        </w:tc>
        <w:tc>
          <w:tcPr>
            <w:tcW w:w="1571" w:type="dxa"/>
          </w:tcPr>
          <w:p w14:paraId="5E8565CE" w14:textId="77777777" w:rsidR="004B3A6D" w:rsidRPr="00C451BB" w:rsidRDefault="004B3A6D" w:rsidP="004F26A0">
            <w:pPr>
              <w:ind w:right="-165"/>
              <w:jc w:val="both"/>
              <w:rPr>
                <w:bCs/>
                <w:color w:val="000000"/>
              </w:rPr>
            </w:pPr>
          </w:p>
        </w:tc>
        <w:tc>
          <w:tcPr>
            <w:tcW w:w="5043" w:type="dxa"/>
          </w:tcPr>
          <w:p w14:paraId="3E9F69C0" w14:textId="77777777" w:rsidR="004B3A6D" w:rsidRPr="00C451BB" w:rsidRDefault="004B3A6D" w:rsidP="004F26A0">
            <w:pPr>
              <w:ind w:right="-165"/>
              <w:jc w:val="both"/>
              <w:rPr>
                <w:bCs/>
                <w:color w:val="000000"/>
              </w:rPr>
            </w:pPr>
          </w:p>
        </w:tc>
        <w:tc>
          <w:tcPr>
            <w:tcW w:w="988" w:type="dxa"/>
          </w:tcPr>
          <w:p w14:paraId="04A8C365" w14:textId="77777777" w:rsidR="004B3A6D" w:rsidRPr="00C451BB" w:rsidRDefault="004B3A6D" w:rsidP="004F26A0">
            <w:pPr>
              <w:ind w:right="-165"/>
              <w:jc w:val="both"/>
              <w:rPr>
                <w:bCs/>
                <w:color w:val="000000"/>
              </w:rPr>
            </w:pPr>
          </w:p>
        </w:tc>
      </w:tr>
    </w:tbl>
    <w:p w14:paraId="52BCC42E" w14:textId="77777777" w:rsidR="004B3A6D" w:rsidRDefault="004B3A6D" w:rsidP="004B3A6D">
      <w:pPr>
        <w:rPr>
          <w:b/>
          <w:bCs/>
        </w:rPr>
      </w:pPr>
    </w:p>
    <w:p w14:paraId="2EBF074E" w14:textId="77777777" w:rsidR="004B3A6D" w:rsidRPr="0080420D" w:rsidRDefault="004B3A6D" w:rsidP="004B3A6D"/>
    <w:p w14:paraId="71881912" w14:textId="77777777" w:rsidR="004B3A6D" w:rsidRPr="0080420D" w:rsidRDefault="004B3A6D" w:rsidP="004B3A6D"/>
    <w:p w14:paraId="0D36AA4C" w14:textId="77777777" w:rsidR="004B3A6D" w:rsidRDefault="004B3A6D" w:rsidP="004B3A6D">
      <w:pPr>
        <w:ind w:firstLine="720"/>
      </w:pPr>
    </w:p>
    <w:p w14:paraId="052FE8AD" w14:textId="77777777" w:rsidR="004B3A6D" w:rsidRDefault="004B3A6D" w:rsidP="004B3A6D">
      <w:pPr>
        <w:ind w:firstLine="720"/>
      </w:pPr>
    </w:p>
    <w:p w14:paraId="19FDD7C4" w14:textId="77777777" w:rsidR="004B3A6D" w:rsidRDefault="004B3A6D" w:rsidP="004B3A6D">
      <w:pPr>
        <w:ind w:firstLine="720"/>
      </w:pPr>
    </w:p>
    <w:p w14:paraId="3A4B4668" w14:textId="77777777" w:rsidR="004B3A6D" w:rsidRDefault="004B3A6D" w:rsidP="004B3A6D">
      <w:pPr>
        <w:ind w:firstLine="720"/>
      </w:pPr>
    </w:p>
    <w:p w14:paraId="74D8D334" w14:textId="77777777" w:rsidR="004B3A6D" w:rsidRDefault="004B3A6D" w:rsidP="004B3A6D">
      <w:pPr>
        <w:ind w:firstLine="720"/>
      </w:pPr>
    </w:p>
    <w:p w14:paraId="3D2B6069" w14:textId="77777777" w:rsidR="004B3A6D" w:rsidRDefault="004B3A6D" w:rsidP="004B3A6D">
      <w:pPr>
        <w:ind w:firstLine="720"/>
      </w:pPr>
    </w:p>
    <w:p w14:paraId="441E72FD" w14:textId="77777777" w:rsidR="004B3A6D" w:rsidRDefault="004B3A6D" w:rsidP="004B3A6D">
      <w:pPr>
        <w:ind w:firstLine="720"/>
      </w:pPr>
    </w:p>
    <w:tbl>
      <w:tblPr>
        <w:tblpPr w:leftFromText="180" w:rightFromText="180" w:vertAnchor="page" w:horzAnchor="margin" w:tblpXSpec="center" w:tblpY="33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5"/>
        <w:gridCol w:w="2353"/>
      </w:tblGrid>
      <w:tr w:rsidR="004B3A6D" w:rsidRPr="00A22860" w14:paraId="53095EAC" w14:textId="77777777" w:rsidTr="004F26A0">
        <w:tc>
          <w:tcPr>
            <w:tcW w:w="5495" w:type="dxa"/>
          </w:tcPr>
          <w:p w14:paraId="5F2E1B64" w14:textId="77777777" w:rsidR="004B3A6D" w:rsidRPr="00A22860" w:rsidRDefault="004B3A6D" w:rsidP="004F26A0">
            <w:pPr>
              <w:spacing w:before="60" w:after="60"/>
              <w:ind w:right="-165"/>
              <w:jc w:val="center"/>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Table of Contents</w:t>
            </w:r>
          </w:p>
          <w:p w14:paraId="06DDB01C" w14:textId="77777777" w:rsidR="004B3A6D" w:rsidRPr="00A22860" w:rsidRDefault="004B3A6D" w:rsidP="004F26A0">
            <w:pPr>
              <w:spacing w:before="60" w:after="60"/>
              <w:ind w:right="-165"/>
              <w:jc w:val="center"/>
              <w:rPr>
                <w:rFonts w:ascii="Times New Roman" w:hAnsi="Times New Roman" w:cs="Times New Roman"/>
                <w:bCs/>
                <w:color w:val="000000"/>
                <w:sz w:val="24"/>
                <w:szCs w:val="24"/>
              </w:rPr>
            </w:pPr>
          </w:p>
        </w:tc>
        <w:tc>
          <w:tcPr>
            <w:tcW w:w="2353" w:type="dxa"/>
          </w:tcPr>
          <w:p w14:paraId="01B9E16A" w14:textId="77777777" w:rsidR="004B3A6D" w:rsidRPr="00A22860" w:rsidRDefault="004B3A6D" w:rsidP="004F26A0">
            <w:pPr>
              <w:spacing w:before="60" w:after="60"/>
              <w:ind w:right="-165"/>
              <w:jc w:val="center"/>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Page</w:t>
            </w:r>
          </w:p>
        </w:tc>
      </w:tr>
      <w:tr w:rsidR="004B3A6D" w:rsidRPr="00A22860" w14:paraId="79D81273" w14:textId="77777777" w:rsidTr="004F26A0">
        <w:tc>
          <w:tcPr>
            <w:tcW w:w="5495" w:type="dxa"/>
          </w:tcPr>
          <w:p w14:paraId="2981CB0C" w14:textId="77777777" w:rsidR="004B3A6D" w:rsidRPr="00A22860" w:rsidRDefault="004B3A6D" w:rsidP="004F26A0">
            <w:pPr>
              <w:spacing w:before="60" w:after="60"/>
              <w:ind w:right="-165"/>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1. Purpose</w:t>
            </w:r>
          </w:p>
        </w:tc>
        <w:tc>
          <w:tcPr>
            <w:tcW w:w="2353" w:type="dxa"/>
          </w:tcPr>
          <w:p w14:paraId="73575EAD" w14:textId="77777777" w:rsidR="004B3A6D" w:rsidRPr="00A22860" w:rsidRDefault="004B3A6D" w:rsidP="004F26A0">
            <w:pPr>
              <w:spacing w:before="60" w:after="60"/>
              <w:ind w:right="-165"/>
              <w:jc w:val="center"/>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3</w:t>
            </w:r>
          </w:p>
        </w:tc>
      </w:tr>
      <w:tr w:rsidR="004B3A6D" w:rsidRPr="00A22860" w14:paraId="29E58B12" w14:textId="77777777" w:rsidTr="004F26A0">
        <w:tc>
          <w:tcPr>
            <w:tcW w:w="5495" w:type="dxa"/>
          </w:tcPr>
          <w:p w14:paraId="7148AC80" w14:textId="77777777" w:rsidR="004B3A6D" w:rsidRPr="00A22860" w:rsidRDefault="004B3A6D" w:rsidP="004F26A0">
            <w:pPr>
              <w:spacing w:before="60" w:after="60"/>
              <w:ind w:right="-165"/>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2. Background</w:t>
            </w:r>
          </w:p>
        </w:tc>
        <w:tc>
          <w:tcPr>
            <w:tcW w:w="2353" w:type="dxa"/>
          </w:tcPr>
          <w:p w14:paraId="0C0EABE8" w14:textId="77777777" w:rsidR="004B3A6D" w:rsidRPr="00A22860" w:rsidRDefault="004B3A6D" w:rsidP="004F26A0">
            <w:pPr>
              <w:spacing w:before="60" w:after="60"/>
              <w:ind w:right="-165"/>
              <w:jc w:val="center"/>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3</w:t>
            </w:r>
          </w:p>
        </w:tc>
      </w:tr>
      <w:tr w:rsidR="004B3A6D" w:rsidRPr="00A22860" w14:paraId="5CD5DDC2" w14:textId="77777777" w:rsidTr="004F26A0">
        <w:tc>
          <w:tcPr>
            <w:tcW w:w="5495" w:type="dxa"/>
          </w:tcPr>
          <w:p w14:paraId="6614F652" w14:textId="77777777" w:rsidR="004B3A6D" w:rsidRPr="00A22860" w:rsidRDefault="004B3A6D" w:rsidP="004F26A0">
            <w:pPr>
              <w:spacing w:before="60" w:after="60"/>
              <w:ind w:right="-165"/>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3. Scope</w:t>
            </w:r>
          </w:p>
        </w:tc>
        <w:tc>
          <w:tcPr>
            <w:tcW w:w="2353" w:type="dxa"/>
          </w:tcPr>
          <w:p w14:paraId="4D3A9E40" w14:textId="77777777" w:rsidR="004B3A6D" w:rsidRPr="00A22860" w:rsidDel="00F96E66" w:rsidRDefault="004B3A6D" w:rsidP="004F26A0">
            <w:pPr>
              <w:spacing w:before="60" w:after="60"/>
              <w:ind w:right="-165"/>
              <w:jc w:val="center"/>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3</w:t>
            </w:r>
          </w:p>
        </w:tc>
      </w:tr>
      <w:tr w:rsidR="004B3A6D" w:rsidRPr="00A22860" w14:paraId="37E14919" w14:textId="77777777" w:rsidTr="004F26A0">
        <w:tc>
          <w:tcPr>
            <w:tcW w:w="5495" w:type="dxa"/>
          </w:tcPr>
          <w:p w14:paraId="13A93385" w14:textId="77777777" w:rsidR="004B3A6D" w:rsidRPr="00A22860" w:rsidRDefault="004B3A6D" w:rsidP="004F26A0">
            <w:pPr>
              <w:spacing w:before="60" w:after="60"/>
              <w:ind w:right="-165"/>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5. Procedure</w:t>
            </w:r>
          </w:p>
        </w:tc>
        <w:tc>
          <w:tcPr>
            <w:tcW w:w="2353" w:type="dxa"/>
          </w:tcPr>
          <w:p w14:paraId="5D2A3933" w14:textId="77777777" w:rsidR="004B3A6D" w:rsidRPr="00A22860" w:rsidRDefault="004B3A6D" w:rsidP="004F26A0">
            <w:pPr>
              <w:spacing w:before="60" w:after="60"/>
              <w:ind w:right="-165"/>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w:t>
            </w:r>
            <w:r w:rsidRPr="00A22860">
              <w:rPr>
                <w:rFonts w:ascii="Times New Roman" w:hAnsi="Times New Roman" w:cs="Times New Roman"/>
                <w:bCs/>
                <w:color w:val="000000"/>
                <w:sz w:val="24"/>
                <w:szCs w:val="24"/>
              </w:rPr>
              <w:t>-</w:t>
            </w:r>
            <w:r>
              <w:rPr>
                <w:rFonts w:ascii="Times New Roman" w:hAnsi="Times New Roman" w:cs="Times New Roman"/>
                <w:bCs/>
                <w:color w:val="000000"/>
                <w:sz w:val="24"/>
                <w:szCs w:val="24"/>
              </w:rPr>
              <w:t>6</w:t>
            </w:r>
          </w:p>
        </w:tc>
      </w:tr>
      <w:tr w:rsidR="004B3A6D" w:rsidRPr="00A22860" w14:paraId="464D55E5" w14:textId="77777777" w:rsidTr="004F26A0">
        <w:tc>
          <w:tcPr>
            <w:tcW w:w="5495" w:type="dxa"/>
          </w:tcPr>
          <w:p w14:paraId="58BE0951" w14:textId="77777777" w:rsidR="004B3A6D" w:rsidRPr="00A22860" w:rsidRDefault="004B3A6D" w:rsidP="004F26A0">
            <w:pPr>
              <w:spacing w:before="60" w:after="60"/>
              <w:ind w:right="-165"/>
              <w:rPr>
                <w:rFonts w:ascii="Times New Roman" w:hAnsi="Times New Roman" w:cs="Times New Roman"/>
                <w:bCs/>
                <w:color w:val="000000"/>
                <w:sz w:val="24"/>
                <w:szCs w:val="24"/>
              </w:rPr>
            </w:pPr>
            <w:r>
              <w:rPr>
                <w:rFonts w:ascii="Times New Roman" w:hAnsi="Times New Roman" w:cs="Times New Roman"/>
                <w:bCs/>
                <w:color w:val="000000"/>
                <w:sz w:val="24"/>
                <w:szCs w:val="24"/>
              </w:rPr>
              <w:t>6</w:t>
            </w:r>
            <w:r w:rsidRPr="00A22860">
              <w:rPr>
                <w:rFonts w:ascii="Times New Roman" w:hAnsi="Times New Roman" w:cs="Times New Roman"/>
                <w:bCs/>
                <w:color w:val="000000"/>
                <w:sz w:val="24"/>
                <w:szCs w:val="24"/>
              </w:rPr>
              <w:t>. Appendices</w:t>
            </w:r>
          </w:p>
          <w:p w14:paraId="0D783BF9" w14:textId="77777777" w:rsidR="004B3A6D" w:rsidRPr="00A22860" w:rsidRDefault="004B3A6D" w:rsidP="004F26A0">
            <w:pPr>
              <w:spacing w:before="60" w:after="60"/>
              <w:ind w:right="-165"/>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Appendix 1</w:t>
            </w:r>
          </w:p>
        </w:tc>
        <w:tc>
          <w:tcPr>
            <w:tcW w:w="2353" w:type="dxa"/>
          </w:tcPr>
          <w:p w14:paraId="58A1873D" w14:textId="77777777" w:rsidR="004B3A6D" w:rsidRPr="00A22860" w:rsidRDefault="004B3A6D" w:rsidP="004F26A0">
            <w:pPr>
              <w:spacing w:before="60" w:after="60"/>
              <w:ind w:right="-165"/>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7</w:t>
            </w:r>
          </w:p>
          <w:p w14:paraId="47CE0973" w14:textId="77777777" w:rsidR="004B3A6D" w:rsidRPr="00A22860" w:rsidRDefault="004B3A6D" w:rsidP="004F26A0">
            <w:pPr>
              <w:spacing w:before="60" w:after="60"/>
              <w:ind w:right="-165"/>
              <w:jc w:val="center"/>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Separate document</w:t>
            </w:r>
          </w:p>
        </w:tc>
      </w:tr>
    </w:tbl>
    <w:p w14:paraId="1FE51938" w14:textId="77777777" w:rsidR="004B3A6D" w:rsidRPr="0080420D" w:rsidRDefault="004B3A6D" w:rsidP="004B3A6D">
      <w:pPr>
        <w:ind w:firstLine="720"/>
      </w:pPr>
    </w:p>
    <w:p w14:paraId="330549D1" w14:textId="77777777" w:rsidR="004B3A6D" w:rsidRPr="0080420D" w:rsidRDefault="004B3A6D" w:rsidP="004B3A6D"/>
    <w:p w14:paraId="6CEDB3E9" w14:textId="77777777" w:rsidR="004B3A6D" w:rsidRPr="0080420D" w:rsidRDefault="004B3A6D" w:rsidP="004B3A6D"/>
    <w:p w14:paraId="761BDB71" w14:textId="77777777" w:rsidR="004B3A6D" w:rsidRPr="0080420D" w:rsidRDefault="004B3A6D" w:rsidP="004B3A6D"/>
    <w:p w14:paraId="25BE6A2D" w14:textId="77777777" w:rsidR="004B3A6D" w:rsidRPr="0080420D" w:rsidRDefault="004B3A6D" w:rsidP="004B3A6D"/>
    <w:p w14:paraId="14FBF806" w14:textId="77777777" w:rsidR="004B3A6D" w:rsidRPr="0080420D" w:rsidRDefault="004B3A6D" w:rsidP="004B3A6D"/>
    <w:p w14:paraId="2166B016" w14:textId="77777777" w:rsidR="004B3A6D" w:rsidRDefault="004B3A6D" w:rsidP="004B3A6D"/>
    <w:p w14:paraId="7B7DEE6A" w14:textId="77777777" w:rsidR="004B3A6D" w:rsidRDefault="004B3A6D" w:rsidP="004B3A6D"/>
    <w:p w14:paraId="29306214" w14:textId="77777777" w:rsidR="004B3A6D" w:rsidRDefault="004B3A6D" w:rsidP="004B3A6D"/>
    <w:p w14:paraId="402F5FA0" w14:textId="77777777" w:rsidR="004B3A6D" w:rsidRDefault="004B3A6D" w:rsidP="004B3A6D"/>
    <w:p w14:paraId="7474461A" w14:textId="77777777" w:rsidR="004B3A6D" w:rsidRDefault="004B3A6D" w:rsidP="004B3A6D"/>
    <w:p w14:paraId="2BB25081" w14:textId="77777777" w:rsidR="004B3A6D" w:rsidRDefault="004B3A6D" w:rsidP="004B3A6D"/>
    <w:p w14:paraId="72C71E7B" w14:textId="77777777" w:rsidR="004B3A6D" w:rsidRDefault="004B3A6D" w:rsidP="004B3A6D"/>
    <w:p w14:paraId="5BE948AC" w14:textId="77777777" w:rsidR="004B3A6D" w:rsidRDefault="004B3A6D" w:rsidP="004B3A6D"/>
    <w:p w14:paraId="1F95CF38" w14:textId="77777777" w:rsidR="004B3A6D" w:rsidRDefault="004B3A6D" w:rsidP="004B3A6D"/>
    <w:p w14:paraId="513B5DED" w14:textId="77777777" w:rsidR="004B3A6D" w:rsidRDefault="004B3A6D" w:rsidP="004B3A6D"/>
    <w:p w14:paraId="6D8F2AFB" w14:textId="77777777" w:rsidR="004B3A6D" w:rsidRDefault="004B3A6D" w:rsidP="004B3A6D"/>
    <w:p w14:paraId="2870CFE1" w14:textId="77777777" w:rsidR="004B3A6D" w:rsidRDefault="004B3A6D" w:rsidP="004B3A6D"/>
    <w:p w14:paraId="0AE3A569" w14:textId="77777777" w:rsidR="004B3A6D" w:rsidRDefault="004B3A6D" w:rsidP="004B3A6D"/>
    <w:p w14:paraId="5A4D693C" w14:textId="77777777" w:rsidR="004B3A6D" w:rsidRDefault="004B3A6D" w:rsidP="004B3A6D"/>
    <w:p w14:paraId="66CB168F" w14:textId="77777777" w:rsidR="004B3A6D" w:rsidRDefault="004B3A6D" w:rsidP="004B3A6D"/>
    <w:p w14:paraId="182D5E25" w14:textId="77777777" w:rsidR="004B3A6D" w:rsidRDefault="004B3A6D" w:rsidP="004B3A6D"/>
    <w:p w14:paraId="1F815E07" w14:textId="77777777" w:rsidR="004B3A6D" w:rsidRDefault="004B3A6D" w:rsidP="004B3A6D"/>
    <w:p w14:paraId="4100E8F1" w14:textId="77777777" w:rsidR="004B3A6D" w:rsidRDefault="004B3A6D" w:rsidP="004B3A6D"/>
    <w:p w14:paraId="5AF53A71" w14:textId="77777777" w:rsidR="004B3A6D" w:rsidRDefault="004B3A6D" w:rsidP="004B3A6D"/>
    <w:p w14:paraId="0CCFF98A" w14:textId="77777777" w:rsidR="004B3A6D" w:rsidRDefault="004B3A6D" w:rsidP="004B3A6D"/>
    <w:p w14:paraId="21A4D99C" w14:textId="77777777" w:rsidR="004B3A6D" w:rsidRDefault="004B3A6D" w:rsidP="004B3A6D"/>
    <w:p w14:paraId="4C3CEB2C" w14:textId="77777777" w:rsidR="004B3A6D" w:rsidRDefault="004B3A6D" w:rsidP="004B3A6D"/>
    <w:p w14:paraId="5816C4FC" w14:textId="77777777" w:rsidR="004B3A6D" w:rsidRDefault="004B3A6D" w:rsidP="004B3A6D"/>
    <w:p w14:paraId="7C8FD4C1" w14:textId="77777777" w:rsidR="004B3A6D" w:rsidRDefault="004B3A6D" w:rsidP="004B3A6D"/>
    <w:p w14:paraId="34E1EED1" w14:textId="77777777" w:rsidR="004B3A6D" w:rsidRPr="00917BE0" w:rsidRDefault="004B3A6D" w:rsidP="004B3A6D">
      <w:pPr>
        <w:spacing w:after="120" w:line="240" w:lineRule="auto"/>
        <w:ind w:right="-165"/>
        <w:jc w:val="both"/>
        <w:rPr>
          <w:rFonts w:ascii="Times New Roman" w:eastAsia="Times New Roman" w:hAnsi="Times New Roman" w:cs="Times New Roman"/>
          <w:b/>
          <w:bCs/>
          <w:kern w:val="0"/>
          <w:sz w:val="24"/>
          <w:szCs w:val="24"/>
          <w:lang w:val="en-GB" w:eastAsia="en-GB"/>
          <w14:ligatures w14:val="none"/>
        </w:rPr>
      </w:pPr>
      <w:r w:rsidRPr="00917BE0">
        <w:rPr>
          <w:rFonts w:ascii="Times New Roman" w:eastAsia="Times New Roman" w:hAnsi="Times New Roman" w:cs="Times New Roman"/>
          <w:b/>
          <w:bCs/>
          <w:kern w:val="0"/>
          <w:sz w:val="24"/>
          <w:szCs w:val="24"/>
          <w:lang w:val="en-GB" w:eastAsia="en-GB"/>
          <w14:ligatures w14:val="none"/>
        </w:rPr>
        <w:t>1.</w:t>
      </w:r>
      <w:r w:rsidRPr="00917BE0">
        <w:rPr>
          <w:rFonts w:ascii="Times New Roman" w:eastAsia="Times New Roman" w:hAnsi="Times New Roman" w:cs="Times New Roman"/>
          <w:kern w:val="0"/>
          <w:sz w:val="24"/>
          <w:szCs w:val="24"/>
          <w:lang w:val="en-GB" w:eastAsia="en-GB"/>
          <w14:ligatures w14:val="none"/>
        </w:rPr>
        <w:tab/>
      </w:r>
      <w:r w:rsidRPr="00917BE0">
        <w:rPr>
          <w:rFonts w:ascii="Times New Roman" w:eastAsia="Times New Roman" w:hAnsi="Times New Roman" w:cs="Times New Roman"/>
          <w:b/>
          <w:bCs/>
          <w:kern w:val="0"/>
          <w:sz w:val="24"/>
          <w:szCs w:val="24"/>
          <w:lang w:val="en-GB" w:eastAsia="en-GB"/>
          <w14:ligatures w14:val="none"/>
        </w:rPr>
        <w:t xml:space="preserve">PURPOSE </w:t>
      </w:r>
    </w:p>
    <w:p w14:paraId="5A93A7C2" w14:textId="379BF74A" w:rsidR="004B3A6D" w:rsidRPr="00917BE0" w:rsidRDefault="004B3A6D" w:rsidP="004B3A6D">
      <w:pPr>
        <w:spacing w:after="0" w:line="360" w:lineRule="auto"/>
        <w:ind w:right="-165"/>
        <w:jc w:val="both"/>
        <w:rPr>
          <w:rFonts w:ascii="Times New Roman" w:eastAsia="Times New Roman" w:hAnsi="Times New Roman" w:cs="Times New Roman"/>
          <w:kern w:val="0"/>
          <w:sz w:val="24"/>
          <w:szCs w:val="24"/>
          <w:lang w:val="en-GB" w:eastAsia="en-GB"/>
          <w14:ligatures w14:val="none"/>
        </w:rPr>
      </w:pPr>
      <w:r w:rsidRPr="00917BE0">
        <w:rPr>
          <w:rFonts w:ascii="Times New Roman" w:eastAsia="Times New Roman" w:hAnsi="Times New Roman" w:cs="Times New Roman"/>
          <w:kern w:val="0"/>
          <w:sz w:val="24"/>
          <w:szCs w:val="24"/>
          <w:lang w:val="en-GB" w:eastAsia="en-GB"/>
          <w14:ligatures w14:val="none"/>
        </w:rPr>
        <w:t xml:space="preserve">This document describes the process of </w:t>
      </w:r>
      <w:r>
        <w:rPr>
          <w:rFonts w:ascii="Times New Roman" w:eastAsia="Times New Roman" w:hAnsi="Times New Roman" w:cs="Times New Roman"/>
          <w:kern w:val="0"/>
          <w:sz w:val="24"/>
          <w:szCs w:val="24"/>
          <w:lang w:val="en-GB" w:eastAsia="en-GB"/>
          <w14:ligatures w14:val="none"/>
        </w:rPr>
        <w:t xml:space="preserve">collection, preparation and examination of Molecular viability assay (MVA) samples taken from </w:t>
      </w:r>
      <w:r w:rsidRPr="00917BE0">
        <w:rPr>
          <w:rFonts w:ascii="Times New Roman" w:eastAsia="Times New Roman" w:hAnsi="Times New Roman" w:cs="Times New Roman"/>
          <w:kern w:val="0"/>
          <w:sz w:val="24"/>
          <w:szCs w:val="24"/>
          <w:lang w:val="en-GB" w:eastAsia="en-GB"/>
          <w14:ligatures w14:val="none"/>
        </w:rPr>
        <w:t>patients for the RMC study.</w:t>
      </w:r>
    </w:p>
    <w:p w14:paraId="6D97A387" w14:textId="77777777" w:rsidR="004B3A6D" w:rsidRPr="00917BE0" w:rsidRDefault="004B3A6D" w:rsidP="004B3A6D">
      <w:pPr>
        <w:spacing w:after="0" w:line="240" w:lineRule="auto"/>
        <w:ind w:right="-165"/>
        <w:jc w:val="both"/>
        <w:rPr>
          <w:rFonts w:ascii="Times New Roman" w:eastAsia="Times New Roman" w:hAnsi="Times New Roman" w:cs="Times New Roman"/>
          <w:kern w:val="0"/>
          <w:sz w:val="24"/>
          <w:szCs w:val="24"/>
          <w:lang w:val="en-GB" w:eastAsia="en-GB"/>
          <w14:ligatures w14:val="none"/>
        </w:rPr>
      </w:pPr>
    </w:p>
    <w:p w14:paraId="6D695B04" w14:textId="77777777" w:rsidR="004B3A6D" w:rsidRPr="00917BE0" w:rsidRDefault="004B3A6D" w:rsidP="004B3A6D">
      <w:pPr>
        <w:keepNext/>
        <w:spacing w:after="120" w:line="240" w:lineRule="auto"/>
        <w:ind w:right="-165"/>
        <w:outlineLvl w:val="2"/>
        <w:rPr>
          <w:rFonts w:ascii="Times New Roman" w:eastAsia="Times New Roman" w:hAnsi="Times New Roman" w:cs="Times New Roman"/>
          <w:b/>
          <w:bCs/>
          <w:kern w:val="0"/>
          <w:sz w:val="24"/>
          <w:szCs w:val="24"/>
          <w:lang w:val="en-GB" w:eastAsia="en-GB"/>
          <w14:ligatures w14:val="none"/>
        </w:rPr>
      </w:pPr>
      <w:bookmarkStart w:id="13" w:name="_2._INTRODUCTION"/>
      <w:bookmarkEnd w:id="13"/>
      <w:r w:rsidRPr="00917BE0">
        <w:rPr>
          <w:rFonts w:ascii="Times New Roman" w:eastAsia="Times New Roman" w:hAnsi="Times New Roman" w:cs="Times New Roman"/>
          <w:b/>
          <w:bCs/>
          <w:kern w:val="0"/>
          <w:sz w:val="24"/>
          <w:szCs w:val="24"/>
          <w:lang w:val="en-GB" w:eastAsia="en-GB"/>
          <w14:ligatures w14:val="none"/>
        </w:rPr>
        <w:t>2.</w:t>
      </w:r>
      <w:r w:rsidRPr="00917BE0">
        <w:rPr>
          <w:rFonts w:ascii="Times New Roman" w:eastAsia="Times New Roman" w:hAnsi="Times New Roman" w:cs="Times New Roman"/>
          <w:b/>
          <w:bCs/>
          <w:kern w:val="0"/>
          <w:sz w:val="24"/>
          <w:szCs w:val="24"/>
          <w:lang w:val="en-GB" w:eastAsia="en-GB"/>
          <w14:ligatures w14:val="none"/>
        </w:rPr>
        <w:tab/>
      </w:r>
      <w:r w:rsidRPr="00917BE0">
        <w:rPr>
          <w:rFonts w:ascii="Times New Roman" w:eastAsia="Times New Roman" w:hAnsi="Times New Roman" w:cs="Times New Roman"/>
          <w:b/>
          <w:bCs/>
          <w:caps/>
          <w:kern w:val="0"/>
          <w:sz w:val="24"/>
          <w:szCs w:val="24"/>
          <w:lang w:val="en-GB" w:eastAsia="en-GB"/>
          <w14:ligatures w14:val="none"/>
        </w:rPr>
        <w:t>Background</w:t>
      </w:r>
    </w:p>
    <w:p w14:paraId="7DD594B9" w14:textId="77777777" w:rsidR="004B3A6D" w:rsidRPr="00917BE0" w:rsidRDefault="004B3A6D" w:rsidP="004B3A6D">
      <w:pPr>
        <w:spacing w:line="360" w:lineRule="auto"/>
        <w:ind w:right="-165"/>
        <w:jc w:val="both"/>
        <w:rPr>
          <w:rFonts w:ascii="Times New Roman" w:eastAsia="Times New Roman" w:hAnsi="Times New Roman" w:cs="Times New Roman"/>
          <w:color w:val="000000"/>
          <w:kern w:val="0"/>
          <w:sz w:val="24"/>
          <w:szCs w:val="24"/>
          <w:lang w:val="en-GB" w:eastAsia="en-GB"/>
          <w14:ligatures w14:val="none"/>
        </w:rPr>
      </w:pPr>
      <w:r w:rsidRPr="00917BE0">
        <w:rPr>
          <w:rFonts w:ascii="Times New Roman" w:eastAsia="Times New Roman" w:hAnsi="Times New Roman" w:cs="Times New Roman"/>
          <w:color w:val="000000"/>
          <w:kern w:val="0"/>
          <w:sz w:val="24"/>
          <w:szCs w:val="24"/>
          <w:lang w:eastAsia="en-GB"/>
          <w14:ligatures w14:val="none"/>
        </w:rPr>
        <w:t xml:space="preserve">Current WHOMDT does not kill 100% bacteria even after a full course of treatment in a subset of patients </w:t>
      </w:r>
      <w:proofErr w:type="spellStart"/>
      <w:r w:rsidRPr="00917BE0">
        <w:rPr>
          <w:rFonts w:ascii="Times New Roman" w:eastAsia="Times New Roman" w:hAnsi="Times New Roman" w:cs="Times New Roman"/>
          <w:color w:val="000000"/>
          <w:kern w:val="0"/>
          <w:sz w:val="24"/>
          <w:szCs w:val="24"/>
          <w:lang w:eastAsia="en-GB"/>
          <w14:ligatures w14:val="none"/>
        </w:rPr>
        <w:t>harboring</w:t>
      </w:r>
      <w:proofErr w:type="spellEnd"/>
      <w:r w:rsidRPr="00917BE0">
        <w:rPr>
          <w:rFonts w:ascii="Times New Roman" w:eastAsia="Times New Roman" w:hAnsi="Times New Roman" w:cs="Times New Roman"/>
          <w:color w:val="000000"/>
          <w:kern w:val="0"/>
          <w:sz w:val="24"/>
          <w:szCs w:val="24"/>
          <w:lang w:eastAsia="en-GB"/>
          <w14:ligatures w14:val="none"/>
        </w:rPr>
        <w:t xml:space="preserve"> a large bacterial load thus continuing transmission of the disease responsible for endemicity in some countries. The duration of MDT is long and promotes noncompliance. MDT continues to be controversial with limited evidence support resulting in multiple reformulations since the last 40 years. This calls for a search for newer, more efficacious drugs with shorter duration of action evidenced with well-designed clinical trials.   Relapse, advocated as the key outcome measure of efficacy of MDT, has its drawbacks. Relapse studies require long years of follow up. The gold standard test for viability was Mouse foot pad studies which is costly and time consuming. Hence, we propose Molecular Viability Assays as outcome measure of efficacy which are newer and better techniques to test viability faster.</w:t>
      </w:r>
    </w:p>
    <w:p w14:paraId="05B7692F" w14:textId="77777777" w:rsidR="004B3A6D" w:rsidRPr="00917BE0" w:rsidRDefault="004B3A6D" w:rsidP="004B3A6D">
      <w:pPr>
        <w:spacing w:line="360" w:lineRule="auto"/>
        <w:ind w:right="-165"/>
        <w:jc w:val="both"/>
        <w:rPr>
          <w:rFonts w:ascii="Times New Roman" w:eastAsia="Times New Roman" w:hAnsi="Times New Roman" w:cs="Times New Roman"/>
          <w:kern w:val="0"/>
          <w:sz w:val="24"/>
          <w:szCs w:val="24"/>
          <w:lang w:val="en-GB" w:eastAsia="en-GB"/>
          <w14:ligatures w14:val="none"/>
        </w:rPr>
      </w:pPr>
      <w:r w:rsidRPr="00917BE0">
        <w:rPr>
          <w:rFonts w:ascii="Times New Roman" w:eastAsia="Times New Roman" w:hAnsi="Times New Roman" w:cs="Times New Roman"/>
          <w:color w:val="000000"/>
          <w:kern w:val="0"/>
          <w:sz w:val="24"/>
          <w:szCs w:val="24"/>
          <w:lang w:val="en-GB" w:eastAsia="en-GB"/>
          <w14:ligatures w14:val="none"/>
        </w:rPr>
        <w:t xml:space="preserve">In this study, we propose to conduct </w:t>
      </w:r>
      <w:r w:rsidRPr="00917BE0">
        <w:rPr>
          <w:rFonts w:ascii="Times New Roman" w:eastAsia="Times New Roman" w:hAnsi="Times New Roman" w:cs="Times New Roman"/>
          <w:color w:val="212529"/>
          <w:kern w:val="0"/>
          <w:sz w:val="24"/>
          <w:szCs w:val="24"/>
          <w:lang w:val="en-GB" w:eastAsia="en-GB"/>
          <w14:ligatures w14:val="none"/>
        </w:rPr>
        <w:t xml:space="preserve">a Randomized Controlled study comparing WHO MBMDT with a monthly regime consisting of currently most bactericidal and safe drugs of Rifampicin, Moxifloxacin and Clarithromycin in MB leprosy patients. </w:t>
      </w:r>
      <w:r w:rsidRPr="00917BE0">
        <w:rPr>
          <w:rFonts w:ascii="Times New Roman" w:eastAsia="Times New Roman" w:hAnsi="Times New Roman" w:cs="Times New Roman"/>
          <w:kern w:val="0"/>
          <w:sz w:val="24"/>
          <w:szCs w:val="24"/>
          <w:lang w:val="en-GB" w:eastAsia="en-GB"/>
          <w14:ligatures w14:val="none"/>
        </w:rPr>
        <w:t xml:space="preserve"> </w:t>
      </w:r>
    </w:p>
    <w:p w14:paraId="684AD9CF" w14:textId="77777777" w:rsidR="004B3A6D" w:rsidRPr="00917BE0" w:rsidRDefault="004B3A6D" w:rsidP="004B3A6D">
      <w:pPr>
        <w:spacing w:after="0" w:line="240" w:lineRule="auto"/>
        <w:ind w:right="-165"/>
        <w:jc w:val="both"/>
        <w:rPr>
          <w:rFonts w:ascii="Times New Roman" w:eastAsia="Times New Roman" w:hAnsi="Times New Roman" w:cs="Times New Roman"/>
          <w:kern w:val="0"/>
          <w:sz w:val="24"/>
          <w:szCs w:val="24"/>
          <w:lang w:val="en-GB" w:eastAsia="en-GB"/>
          <w14:ligatures w14:val="none"/>
        </w:rPr>
      </w:pPr>
    </w:p>
    <w:p w14:paraId="1A92BAB6" w14:textId="77777777" w:rsidR="004B3A6D" w:rsidRPr="00917BE0" w:rsidRDefault="004B3A6D" w:rsidP="004B3A6D">
      <w:pPr>
        <w:spacing w:after="120" w:line="360" w:lineRule="auto"/>
        <w:ind w:right="-165"/>
        <w:jc w:val="both"/>
        <w:rPr>
          <w:rFonts w:ascii="Times New Roman" w:eastAsia="Times New Roman" w:hAnsi="Times New Roman" w:cs="Times New Roman"/>
          <w:b/>
          <w:kern w:val="0"/>
          <w:sz w:val="24"/>
          <w:szCs w:val="24"/>
          <w:lang w:val="en-GB" w:eastAsia="en-GB"/>
          <w14:ligatures w14:val="none"/>
        </w:rPr>
      </w:pPr>
      <w:r w:rsidRPr="00917BE0">
        <w:rPr>
          <w:rFonts w:ascii="Times New Roman" w:eastAsia="Times New Roman" w:hAnsi="Times New Roman" w:cs="Times New Roman"/>
          <w:b/>
          <w:kern w:val="0"/>
          <w:sz w:val="24"/>
          <w:szCs w:val="24"/>
          <w:lang w:val="en-GB" w:eastAsia="en-GB"/>
          <w14:ligatures w14:val="none"/>
        </w:rPr>
        <w:t>3.</w:t>
      </w:r>
      <w:r w:rsidRPr="00917BE0">
        <w:rPr>
          <w:rFonts w:ascii="Times New Roman" w:eastAsia="Times New Roman" w:hAnsi="Times New Roman" w:cs="Times New Roman"/>
          <w:b/>
          <w:kern w:val="0"/>
          <w:sz w:val="24"/>
          <w:szCs w:val="24"/>
          <w:lang w:val="en-GB" w:eastAsia="en-GB"/>
          <w14:ligatures w14:val="none"/>
        </w:rPr>
        <w:tab/>
      </w:r>
      <w:r>
        <w:rPr>
          <w:rFonts w:ascii="Times New Roman" w:eastAsia="Times New Roman" w:hAnsi="Times New Roman" w:cs="Times New Roman"/>
          <w:b/>
          <w:kern w:val="0"/>
          <w:sz w:val="24"/>
          <w:szCs w:val="24"/>
          <w:lang w:val="en-GB" w:eastAsia="en-GB"/>
          <w14:ligatures w14:val="none"/>
        </w:rPr>
        <w:t>SCOPE</w:t>
      </w:r>
    </w:p>
    <w:p w14:paraId="7C740D25" w14:textId="00825E9F" w:rsidR="00AB3085" w:rsidRDefault="004B3A6D" w:rsidP="004B3A6D">
      <w:pPr>
        <w:spacing w:line="360" w:lineRule="auto"/>
        <w:rPr>
          <w:rFonts w:ascii="Times New Roman" w:eastAsia="Times New Roman" w:hAnsi="Times New Roman" w:cs="Times New Roman"/>
          <w:kern w:val="0"/>
          <w:sz w:val="24"/>
          <w:szCs w:val="24"/>
          <w:lang w:val="en-GB" w:eastAsia="en-GB"/>
          <w14:ligatures w14:val="none"/>
        </w:rPr>
      </w:pPr>
      <w:r w:rsidRPr="00917BE0">
        <w:rPr>
          <w:rFonts w:ascii="Times New Roman" w:eastAsia="Times New Roman" w:hAnsi="Times New Roman" w:cs="Times New Roman"/>
          <w:kern w:val="0"/>
          <w:sz w:val="24"/>
          <w:szCs w:val="24"/>
          <w:lang w:val="en-GB" w:eastAsia="en-GB"/>
          <w14:ligatures w14:val="none"/>
        </w:rPr>
        <w:t xml:space="preserve">This document applies to all staff involved in </w:t>
      </w:r>
      <w:r>
        <w:rPr>
          <w:rFonts w:ascii="Times New Roman" w:eastAsia="Times New Roman" w:hAnsi="Times New Roman" w:cs="Times New Roman"/>
          <w:kern w:val="0"/>
          <w:sz w:val="24"/>
          <w:szCs w:val="24"/>
          <w:lang w:val="en-GB" w:eastAsia="en-GB"/>
          <w14:ligatures w14:val="none"/>
        </w:rPr>
        <w:t>collection, preparation and examination of Molecular viability assay (MVA) samples.</w:t>
      </w:r>
    </w:p>
    <w:p w14:paraId="2A40D92E" w14:textId="15052FF3" w:rsidR="004B3A6D" w:rsidRPr="004B3A6D" w:rsidRDefault="004B3A6D" w:rsidP="004B3A6D">
      <w:pPr>
        <w:spacing w:line="360" w:lineRule="auto"/>
        <w:rPr>
          <w:b/>
          <w:bCs/>
        </w:rPr>
      </w:pPr>
      <w:r w:rsidRPr="004B3A6D">
        <w:rPr>
          <w:rFonts w:ascii="Times New Roman" w:eastAsia="Times New Roman" w:hAnsi="Times New Roman" w:cs="Times New Roman"/>
          <w:b/>
          <w:bCs/>
          <w:kern w:val="0"/>
          <w:sz w:val="24"/>
          <w:szCs w:val="24"/>
          <w:highlight w:val="yellow"/>
          <w:lang w:val="en-GB" w:eastAsia="en-GB"/>
          <w14:ligatures w14:val="none"/>
        </w:rPr>
        <w:t xml:space="preserve">4. </w:t>
      </w:r>
      <w:r w:rsidRPr="004B3A6D">
        <w:rPr>
          <w:rFonts w:ascii="Times New Roman" w:eastAsia="Times New Roman" w:hAnsi="Times New Roman" w:cs="Times New Roman"/>
          <w:b/>
          <w:bCs/>
          <w:kern w:val="0"/>
          <w:sz w:val="24"/>
          <w:szCs w:val="24"/>
          <w:highlight w:val="yellow"/>
          <w:lang w:val="en-GB" w:eastAsia="en-GB"/>
          <w14:ligatures w14:val="none"/>
        </w:rPr>
        <w:tab/>
        <w:t>PROCEDURE</w:t>
      </w:r>
    </w:p>
    <w:p w14:paraId="532354F9" w14:textId="469294AB" w:rsidR="013AB577" w:rsidRDefault="013AB577" w:rsidP="03AF5F67">
      <w:pPr>
        <w:spacing w:after="120" w:line="360" w:lineRule="auto"/>
        <w:ind w:right="-165"/>
        <w:jc w:val="both"/>
        <w:rPr>
          <w:rFonts w:ascii="Times New Roman" w:eastAsia="Times New Roman" w:hAnsi="Times New Roman" w:cs="Times New Roman"/>
          <w:color w:val="000000" w:themeColor="text1"/>
          <w:sz w:val="24"/>
          <w:szCs w:val="24"/>
          <w:lang w:val="en-GB"/>
        </w:rPr>
      </w:pPr>
      <w:r w:rsidRPr="03AF5F67">
        <w:rPr>
          <w:rFonts w:ascii="Times New Roman" w:eastAsia="Times New Roman" w:hAnsi="Times New Roman" w:cs="Times New Roman"/>
          <w:color w:val="000000" w:themeColor="text1"/>
          <w:sz w:val="24"/>
          <w:szCs w:val="24"/>
          <w:lang w:val="en-GB"/>
        </w:rPr>
        <w:t>Skin biopsy plays a crucial role in the clinical process, being routinely essential for histopathological diagnosis in leprosy. It holds significant importance in accurately classifying histopathological features, determining bacillary index, monitoring treatment response, and assessing disease activity. Additionally, it aids in distinguishing between relapse and reversal reaction and categorizing reactions into type 1 or type 2, thus enhancing diagnostic precision and treatment management.</w:t>
      </w:r>
    </w:p>
    <w:p w14:paraId="1E66D796" w14:textId="2992DC84" w:rsidR="03AF5F67" w:rsidRDefault="03AF5F67" w:rsidP="03AF5F67">
      <w:pPr>
        <w:spacing w:after="120" w:line="360" w:lineRule="auto"/>
        <w:ind w:right="-165"/>
        <w:jc w:val="both"/>
        <w:rPr>
          <w:rFonts w:ascii="Times New Roman" w:eastAsia="Times New Roman" w:hAnsi="Times New Roman" w:cs="Times New Roman"/>
          <w:color w:val="000000" w:themeColor="text1"/>
          <w:sz w:val="24"/>
          <w:szCs w:val="24"/>
          <w:lang w:val="en-GB"/>
        </w:rPr>
      </w:pPr>
    </w:p>
    <w:p w14:paraId="3AA708C5" w14:textId="22271FFF" w:rsidR="013AB577" w:rsidRDefault="013AB577" w:rsidP="03AF5F67">
      <w:pPr>
        <w:spacing w:after="120" w:line="360" w:lineRule="auto"/>
        <w:ind w:right="-165"/>
        <w:jc w:val="both"/>
        <w:rPr>
          <w:rFonts w:ascii="Times New Roman" w:eastAsia="Times New Roman" w:hAnsi="Times New Roman" w:cs="Times New Roman"/>
          <w:color w:val="000000" w:themeColor="text1"/>
          <w:sz w:val="24"/>
          <w:szCs w:val="24"/>
          <w:lang w:val="en-GB"/>
        </w:rPr>
      </w:pPr>
      <w:r w:rsidRPr="03AF5F67">
        <w:rPr>
          <w:rFonts w:ascii="Times New Roman" w:eastAsia="Times New Roman" w:hAnsi="Times New Roman" w:cs="Times New Roman"/>
          <w:i/>
          <w:iCs/>
          <w:color w:val="000000" w:themeColor="text1"/>
          <w:sz w:val="24"/>
          <w:szCs w:val="24"/>
          <w:lang w:val="en-GB"/>
        </w:rPr>
        <w:lastRenderedPageBreak/>
        <w:t>4.1</w:t>
      </w:r>
      <w:r>
        <w:tab/>
      </w:r>
      <w:r w:rsidRPr="03AF5F67">
        <w:rPr>
          <w:rFonts w:ascii="Times New Roman" w:eastAsia="Times New Roman" w:hAnsi="Times New Roman" w:cs="Times New Roman"/>
          <w:i/>
          <w:iCs/>
          <w:color w:val="000000" w:themeColor="text1"/>
          <w:sz w:val="24"/>
          <w:szCs w:val="24"/>
          <w:u w:val="single"/>
          <w:lang w:val="en-GB"/>
        </w:rPr>
        <w:t>Site selection</w:t>
      </w:r>
    </w:p>
    <w:p w14:paraId="45DD7D08" w14:textId="77777777" w:rsidR="008E4A7B" w:rsidRPr="008E4A7B" w:rsidRDefault="013AB577" w:rsidP="03AF5F67">
      <w:pPr>
        <w:pStyle w:val="ListParagraph"/>
        <w:numPr>
          <w:ilvl w:val="0"/>
          <w:numId w:val="21"/>
        </w:numPr>
        <w:spacing w:line="360" w:lineRule="auto"/>
        <w:jc w:val="both"/>
        <w:rPr>
          <w:ins w:id="14" w:author="Joydeepa Darlong" w:date="2024-05-31T10:37:00Z" w16du:dateUtc="2024-05-31T05:07:00Z"/>
          <w:rFonts w:ascii="Times New Roman" w:eastAsia="Times New Roman" w:hAnsi="Times New Roman" w:cs="Times New Roman"/>
          <w:color w:val="000000" w:themeColor="text1"/>
          <w:sz w:val="24"/>
          <w:szCs w:val="24"/>
          <w:lang w:val="en-GB"/>
          <w:rPrChange w:id="15" w:author="Joydeepa Darlong" w:date="2024-05-31T10:37:00Z" w16du:dateUtc="2024-05-31T05:07:00Z">
            <w:rPr>
              <w:ins w:id="16" w:author="Joydeepa Darlong" w:date="2024-05-31T10:37:00Z" w16du:dateUtc="2024-05-31T05:07:00Z"/>
              <w:rFonts w:ascii="Times New Roman" w:eastAsia="Times New Roman" w:hAnsi="Times New Roman" w:cs="Times New Roman"/>
              <w:color w:val="000000" w:themeColor="text1"/>
              <w:sz w:val="24"/>
              <w:szCs w:val="24"/>
            </w:rPr>
          </w:rPrChange>
        </w:rPr>
      </w:pPr>
      <w:r w:rsidRPr="03AF5F67">
        <w:rPr>
          <w:rFonts w:ascii="Times New Roman" w:eastAsia="Times New Roman" w:hAnsi="Times New Roman" w:cs="Times New Roman"/>
          <w:color w:val="000000" w:themeColor="text1"/>
          <w:sz w:val="24"/>
          <w:szCs w:val="24"/>
        </w:rPr>
        <w:t xml:space="preserve">The area from where the biopsy is to be taken should be active and representative of the manifestations of leprosy </w:t>
      </w:r>
      <w:r w:rsidRPr="03AF5F67">
        <w:rPr>
          <w:rFonts w:ascii="Times New Roman" w:eastAsia="Times New Roman" w:hAnsi="Times New Roman" w:cs="Times New Roman"/>
          <w:color w:val="FF0000"/>
          <w:sz w:val="24"/>
          <w:szCs w:val="24"/>
        </w:rPr>
        <w:t>with the consultation of clinician</w:t>
      </w:r>
      <w:r w:rsidRPr="03AF5F67">
        <w:rPr>
          <w:rFonts w:ascii="Times New Roman" w:eastAsia="Times New Roman" w:hAnsi="Times New Roman" w:cs="Times New Roman"/>
          <w:color w:val="000000" w:themeColor="text1"/>
          <w:sz w:val="24"/>
          <w:szCs w:val="24"/>
        </w:rPr>
        <w:t xml:space="preserve">. </w:t>
      </w:r>
      <w:ins w:id="17" w:author="Joydeepa Darlong" w:date="2024-05-31T10:36:00Z" w16du:dateUtc="2024-05-31T05:06:00Z">
        <w:r w:rsidR="008E4A7B">
          <w:rPr>
            <w:rFonts w:ascii="Times New Roman" w:eastAsia="Times New Roman" w:hAnsi="Times New Roman" w:cs="Times New Roman"/>
            <w:color w:val="000000" w:themeColor="text1"/>
            <w:sz w:val="24"/>
            <w:szCs w:val="24"/>
          </w:rPr>
          <w:t xml:space="preserve">Facial patches should be avoided. Bodily </w:t>
        </w:r>
      </w:ins>
      <w:ins w:id="18" w:author="Joydeepa Darlong" w:date="2024-05-31T10:37:00Z" w16du:dateUtc="2024-05-31T05:07:00Z">
        <w:r w:rsidR="008E4A7B">
          <w:rPr>
            <w:rFonts w:ascii="Times New Roman" w:eastAsia="Times New Roman" w:hAnsi="Times New Roman" w:cs="Times New Roman"/>
            <w:color w:val="000000" w:themeColor="text1"/>
            <w:sz w:val="24"/>
            <w:szCs w:val="24"/>
          </w:rPr>
          <w:t xml:space="preserve">patches are preferred. </w:t>
        </w:r>
      </w:ins>
    </w:p>
    <w:p w14:paraId="492CDF2F" w14:textId="56884C21" w:rsidR="013AB577" w:rsidRDefault="013AB577" w:rsidP="03AF5F67">
      <w:pPr>
        <w:pStyle w:val="ListParagraph"/>
        <w:numPr>
          <w:ilvl w:val="0"/>
          <w:numId w:val="21"/>
        </w:numPr>
        <w:spacing w:line="360" w:lineRule="auto"/>
        <w:jc w:val="both"/>
        <w:rPr>
          <w:rFonts w:ascii="Times New Roman" w:eastAsia="Times New Roman" w:hAnsi="Times New Roman" w:cs="Times New Roman"/>
          <w:color w:val="000000" w:themeColor="text1"/>
          <w:sz w:val="24"/>
          <w:szCs w:val="24"/>
          <w:lang w:val="en-GB"/>
        </w:rPr>
      </w:pPr>
      <w:r w:rsidRPr="03AF5F67">
        <w:rPr>
          <w:rFonts w:ascii="Times New Roman" w:eastAsia="Times New Roman" w:hAnsi="Times New Roman" w:cs="Times New Roman"/>
          <w:color w:val="000000" w:themeColor="text1"/>
          <w:sz w:val="24"/>
          <w:szCs w:val="24"/>
        </w:rPr>
        <w:t>For example:</w:t>
      </w:r>
    </w:p>
    <w:p w14:paraId="6742218C" w14:textId="7DBDF2B9" w:rsidR="013AB577" w:rsidRPr="008E4A7B" w:rsidRDefault="013AB577">
      <w:pPr>
        <w:pStyle w:val="ListParagraph"/>
        <w:numPr>
          <w:ilvl w:val="0"/>
          <w:numId w:val="22"/>
        </w:numPr>
        <w:spacing w:line="360" w:lineRule="auto"/>
        <w:jc w:val="both"/>
        <w:rPr>
          <w:rFonts w:ascii="Times New Roman" w:eastAsia="Times New Roman" w:hAnsi="Times New Roman" w:cs="Times New Roman"/>
          <w:color w:val="000000" w:themeColor="text1"/>
          <w:sz w:val="24"/>
          <w:szCs w:val="24"/>
          <w:lang w:val="en-GB"/>
          <w:rPrChange w:id="19" w:author="Joydeepa Darlong" w:date="2024-05-31T10:37:00Z" w16du:dateUtc="2024-05-31T05:07:00Z">
            <w:rPr>
              <w:lang w:val="en-GB"/>
            </w:rPr>
          </w:rPrChange>
        </w:rPr>
        <w:pPrChange w:id="20" w:author="Joydeepa Darlong" w:date="2024-05-31T10:37:00Z" w16du:dateUtc="2024-05-31T05:07:00Z">
          <w:pPr>
            <w:spacing w:line="360" w:lineRule="auto"/>
            <w:ind w:left="720"/>
            <w:jc w:val="both"/>
          </w:pPr>
        </w:pPrChange>
      </w:pPr>
      <w:del w:id="21" w:author="Joydeepa Darlong" w:date="2024-05-31T10:34:00Z" w16du:dateUtc="2024-05-31T05:04:00Z">
        <w:r w:rsidRPr="008E4A7B" w:rsidDel="00787031">
          <w:rPr>
            <w:rFonts w:ascii="Times New Roman" w:eastAsia="Times New Roman" w:hAnsi="Times New Roman" w:cs="Times New Roman"/>
            <w:color w:val="000000" w:themeColor="text1"/>
            <w:sz w:val="24"/>
            <w:szCs w:val="24"/>
            <w:rPrChange w:id="22" w:author="Joydeepa Darlong" w:date="2024-05-31T10:37:00Z" w16du:dateUtc="2024-05-31T05:07:00Z">
              <w:rPr/>
            </w:rPrChange>
          </w:rPr>
          <w:delText>Small h</w:delText>
        </w:r>
      </w:del>
      <w:ins w:id="23" w:author="Joydeepa Darlong" w:date="2024-05-31T10:34:00Z" w16du:dateUtc="2024-05-31T05:04:00Z">
        <w:r w:rsidR="00787031" w:rsidRPr="008E4A7B">
          <w:rPr>
            <w:rFonts w:ascii="Times New Roman" w:eastAsia="Times New Roman" w:hAnsi="Times New Roman" w:cs="Times New Roman"/>
            <w:color w:val="000000" w:themeColor="text1"/>
            <w:sz w:val="24"/>
            <w:szCs w:val="24"/>
            <w:rPrChange w:id="24" w:author="Joydeepa Darlong" w:date="2024-05-31T10:37:00Z" w16du:dateUtc="2024-05-31T05:07:00Z">
              <w:rPr/>
            </w:rPrChange>
          </w:rPr>
          <w:t>H</w:t>
        </w:r>
      </w:ins>
      <w:r w:rsidRPr="008E4A7B">
        <w:rPr>
          <w:rFonts w:ascii="Times New Roman" w:eastAsia="Times New Roman" w:hAnsi="Times New Roman" w:cs="Times New Roman"/>
          <w:color w:val="000000" w:themeColor="text1"/>
          <w:sz w:val="24"/>
          <w:szCs w:val="24"/>
          <w:rPrChange w:id="25" w:author="Joydeepa Darlong" w:date="2024-05-31T10:37:00Z" w16du:dateUtc="2024-05-31T05:07:00Z">
            <w:rPr/>
          </w:rPrChange>
        </w:rPr>
        <w:t>ypo pigmentated patch- biopsy from the centre of the lesion.</w:t>
      </w:r>
    </w:p>
    <w:p w14:paraId="214518DD" w14:textId="15458BEE" w:rsidR="013AB577" w:rsidRPr="008E4A7B" w:rsidRDefault="013AB577">
      <w:pPr>
        <w:pStyle w:val="ListParagraph"/>
        <w:numPr>
          <w:ilvl w:val="0"/>
          <w:numId w:val="22"/>
        </w:numPr>
        <w:spacing w:line="360" w:lineRule="auto"/>
        <w:jc w:val="both"/>
        <w:rPr>
          <w:ins w:id="26" w:author="Joydeepa Darlong" w:date="2024-05-31T10:34:00Z" w16du:dateUtc="2024-05-31T05:04:00Z"/>
          <w:rFonts w:ascii="Times New Roman" w:eastAsia="Times New Roman" w:hAnsi="Times New Roman" w:cs="Times New Roman"/>
          <w:color w:val="000000" w:themeColor="text1"/>
          <w:sz w:val="24"/>
          <w:szCs w:val="24"/>
          <w:rPrChange w:id="27" w:author="Joydeepa Darlong" w:date="2024-05-31T10:37:00Z" w16du:dateUtc="2024-05-31T05:07:00Z">
            <w:rPr>
              <w:ins w:id="28" w:author="Joydeepa Darlong" w:date="2024-05-31T10:34:00Z" w16du:dateUtc="2024-05-31T05:04:00Z"/>
            </w:rPr>
          </w:rPrChange>
        </w:rPr>
        <w:pPrChange w:id="29" w:author="Joydeepa Darlong" w:date="2024-05-31T10:37:00Z" w16du:dateUtc="2024-05-31T05:07:00Z">
          <w:pPr>
            <w:spacing w:line="360" w:lineRule="auto"/>
            <w:ind w:left="720"/>
            <w:jc w:val="both"/>
          </w:pPr>
        </w:pPrChange>
      </w:pPr>
      <w:r w:rsidRPr="008E4A7B">
        <w:rPr>
          <w:rFonts w:ascii="Times New Roman" w:eastAsia="Times New Roman" w:hAnsi="Times New Roman" w:cs="Times New Roman"/>
          <w:color w:val="000000" w:themeColor="text1"/>
          <w:sz w:val="24"/>
          <w:szCs w:val="24"/>
          <w:rPrChange w:id="30" w:author="Joydeepa Darlong" w:date="2024-05-31T10:37:00Z" w16du:dateUtc="2024-05-31T05:07:00Z">
            <w:rPr/>
          </w:rPrChange>
        </w:rPr>
        <w:t xml:space="preserve">Annular </w:t>
      </w:r>
      <w:r w:rsidR="201AB9E9" w:rsidRPr="008E4A7B">
        <w:rPr>
          <w:rFonts w:ascii="Times New Roman" w:eastAsia="Times New Roman" w:hAnsi="Times New Roman" w:cs="Times New Roman"/>
          <w:color w:val="000000" w:themeColor="text1"/>
          <w:sz w:val="24"/>
          <w:szCs w:val="24"/>
          <w:rPrChange w:id="31" w:author="Joydeepa Darlong" w:date="2024-05-31T10:37:00Z" w16du:dateUtc="2024-05-31T05:07:00Z">
            <w:rPr/>
          </w:rPrChange>
        </w:rPr>
        <w:t xml:space="preserve">plaque </w:t>
      </w:r>
      <w:r w:rsidRPr="008E4A7B">
        <w:rPr>
          <w:rFonts w:ascii="Times New Roman" w:eastAsia="Times New Roman" w:hAnsi="Times New Roman" w:cs="Times New Roman"/>
          <w:color w:val="000000" w:themeColor="text1"/>
          <w:sz w:val="24"/>
          <w:szCs w:val="24"/>
          <w:rPrChange w:id="32" w:author="Joydeepa Darlong" w:date="2024-05-31T10:37:00Z" w16du:dateUtc="2024-05-31T05:07:00Z">
            <w:rPr/>
          </w:rPrChange>
        </w:rPr>
        <w:t>- biopsy from active spreading edge.</w:t>
      </w:r>
    </w:p>
    <w:p w14:paraId="0259DECE" w14:textId="3251F005" w:rsidR="00787031" w:rsidRPr="008E4A7B" w:rsidRDefault="004873DB">
      <w:pPr>
        <w:pStyle w:val="ListParagraph"/>
        <w:numPr>
          <w:ilvl w:val="0"/>
          <w:numId w:val="22"/>
        </w:numPr>
        <w:spacing w:line="360" w:lineRule="auto"/>
        <w:jc w:val="both"/>
        <w:rPr>
          <w:ins w:id="33" w:author="Joydeepa Darlong" w:date="2024-05-31T10:35:00Z" w16du:dateUtc="2024-05-31T05:05:00Z"/>
          <w:rFonts w:ascii="Times New Roman" w:eastAsia="Times New Roman" w:hAnsi="Times New Roman" w:cs="Times New Roman"/>
          <w:color w:val="000000" w:themeColor="text1"/>
          <w:sz w:val="24"/>
          <w:szCs w:val="24"/>
          <w:rPrChange w:id="34" w:author="Joydeepa Darlong" w:date="2024-05-31T10:37:00Z" w16du:dateUtc="2024-05-31T05:07:00Z">
            <w:rPr>
              <w:ins w:id="35" w:author="Joydeepa Darlong" w:date="2024-05-31T10:35:00Z" w16du:dateUtc="2024-05-31T05:05:00Z"/>
            </w:rPr>
          </w:rPrChange>
        </w:rPr>
        <w:pPrChange w:id="36" w:author="Joydeepa Darlong" w:date="2024-05-31T10:37:00Z" w16du:dateUtc="2024-05-31T05:07:00Z">
          <w:pPr>
            <w:spacing w:line="360" w:lineRule="auto"/>
            <w:ind w:left="720"/>
            <w:jc w:val="both"/>
          </w:pPr>
        </w:pPrChange>
      </w:pPr>
      <w:ins w:id="37" w:author="Joydeepa Darlong" w:date="2024-05-31T10:34:00Z" w16du:dateUtc="2024-05-31T05:04:00Z">
        <w:r w:rsidRPr="008E4A7B">
          <w:rPr>
            <w:rFonts w:ascii="Times New Roman" w:eastAsia="Times New Roman" w:hAnsi="Times New Roman" w:cs="Times New Roman"/>
            <w:color w:val="000000" w:themeColor="text1"/>
            <w:sz w:val="24"/>
            <w:szCs w:val="24"/>
            <w:rPrChange w:id="38" w:author="Joydeepa Darlong" w:date="2024-05-31T10:37:00Z" w16du:dateUtc="2024-05-31T05:07:00Z">
              <w:rPr/>
            </w:rPrChange>
          </w:rPr>
          <w:t xml:space="preserve">Patch with central clearing - </w:t>
        </w:r>
      </w:ins>
      <w:ins w:id="39" w:author="Joydeepa Darlong" w:date="2024-05-31T10:35:00Z" w16du:dateUtc="2024-05-31T05:05:00Z">
        <w:r w:rsidRPr="008E4A7B">
          <w:rPr>
            <w:rFonts w:ascii="Times New Roman" w:eastAsia="Times New Roman" w:hAnsi="Times New Roman" w:cs="Times New Roman"/>
            <w:color w:val="000000" w:themeColor="text1"/>
            <w:sz w:val="24"/>
            <w:szCs w:val="24"/>
            <w:rPrChange w:id="40" w:author="Joydeepa Darlong" w:date="2024-05-31T10:37:00Z" w16du:dateUtc="2024-05-31T05:07:00Z">
              <w:rPr/>
            </w:rPrChange>
          </w:rPr>
          <w:t>- biopsy from active spreading edge.</w:t>
        </w:r>
      </w:ins>
    </w:p>
    <w:p w14:paraId="262BADFA" w14:textId="2ABDDDB8" w:rsidR="004873DB" w:rsidRPr="008E4A7B" w:rsidRDefault="004873DB">
      <w:pPr>
        <w:pStyle w:val="ListParagraph"/>
        <w:numPr>
          <w:ilvl w:val="0"/>
          <w:numId w:val="22"/>
        </w:numPr>
        <w:spacing w:line="360" w:lineRule="auto"/>
        <w:jc w:val="both"/>
        <w:rPr>
          <w:ins w:id="41" w:author="Joydeepa Darlong" w:date="2024-05-31T10:35:00Z" w16du:dateUtc="2024-05-31T05:05:00Z"/>
          <w:rFonts w:ascii="Times New Roman" w:eastAsia="Times New Roman" w:hAnsi="Times New Roman" w:cs="Times New Roman"/>
          <w:color w:val="000000" w:themeColor="text1"/>
          <w:sz w:val="24"/>
          <w:szCs w:val="24"/>
          <w:rPrChange w:id="42" w:author="Joydeepa Darlong" w:date="2024-05-31T10:37:00Z" w16du:dateUtc="2024-05-31T05:07:00Z">
            <w:rPr>
              <w:ins w:id="43" w:author="Joydeepa Darlong" w:date="2024-05-31T10:35:00Z" w16du:dateUtc="2024-05-31T05:05:00Z"/>
            </w:rPr>
          </w:rPrChange>
        </w:rPr>
        <w:pPrChange w:id="44" w:author="Joydeepa Darlong" w:date="2024-05-31T10:37:00Z" w16du:dateUtc="2024-05-31T05:07:00Z">
          <w:pPr>
            <w:spacing w:line="360" w:lineRule="auto"/>
            <w:ind w:left="720"/>
            <w:jc w:val="both"/>
          </w:pPr>
        </w:pPrChange>
      </w:pPr>
      <w:ins w:id="45" w:author="Joydeepa Darlong" w:date="2024-05-31T10:35:00Z" w16du:dateUtc="2024-05-31T05:05:00Z">
        <w:r w:rsidRPr="008E4A7B">
          <w:rPr>
            <w:rFonts w:ascii="Times New Roman" w:eastAsia="Times New Roman" w:hAnsi="Times New Roman" w:cs="Times New Roman"/>
            <w:color w:val="000000" w:themeColor="text1"/>
            <w:sz w:val="24"/>
            <w:szCs w:val="24"/>
            <w:rPrChange w:id="46" w:author="Joydeepa Darlong" w:date="2024-05-31T10:37:00Z" w16du:dateUtc="2024-05-31T05:07:00Z">
              <w:rPr/>
            </w:rPrChange>
          </w:rPr>
          <w:t xml:space="preserve">Type 1 reaction patch – edge preferred ( to compare with normal skin) </w:t>
        </w:r>
      </w:ins>
    </w:p>
    <w:p w14:paraId="1293037B" w14:textId="1B3D4E5E" w:rsidR="00EC46D3" w:rsidRPr="008E4A7B" w:rsidRDefault="00EC46D3">
      <w:pPr>
        <w:pStyle w:val="ListParagraph"/>
        <w:numPr>
          <w:ilvl w:val="0"/>
          <w:numId w:val="22"/>
        </w:numPr>
        <w:spacing w:line="360" w:lineRule="auto"/>
        <w:jc w:val="both"/>
        <w:rPr>
          <w:ins w:id="47" w:author="Joydeepa Darlong" w:date="2024-05-31T10:35:00Z" w16du:dateUtc="2024-05-31T05:05:00Z"/>
          <w:rFonts w:ascii="Times New Roman" w:eastAsia="Times New Roman" w:hAnsi="Times New Roman" w:cs="Times New Roman"/>
          <w:color w:val="000000" w:themeColor="text1"/>
          <w:sz w:val="24"/>
          <w:szCs w:val="24"/>
          <w:rPrChange w:id="48" w:author="Joydeepa Darlong" w:date="2024-05-31T10:37:00Z" w16du:dateUtc="2024-05-31T05:07:00Z">
            <w:rPr>
              <w:ins w:id="49" w:author="Joydeepa Darlong" w:date="2024-05-31T10:35:00Z" w16du:dateUtc="2024-05-31T05:05:00Z"/>
            </w:rPr>
          </w:rPrChange>
        </w:rPr>
        <w:pPrChange w:id="50" w:author="Joydeepa Darlong" w:date="2024-05-31T10:37:00Z" w16du:dateUtc="2024-05-31T05:07:00Z">
          <w:pPr>
            <w:spacing w:line="360" w:lineRule="auto"/>
            <w:ind w:left="720"/>
            <w:jc w:val="both"/>
          </w:pPr>
        </w:pPrChange>
      </w:pPr>
      <w:ins w:id="51" w:author="Joydeepa Darlong" w:date="2024-05-31T10:35:00Z" w16du:dateUtc="2024-05-31T05:05:00Z">
        <w:r w:rsidRPr="008E4A7B">
          <w:rPr>
            <w:rFonts w:ascii="Times New Roman" w:eastAsia="Times New Roman" w:hAnsi="Times New Roman" w:cs="Times New Roman"/>
            <w:color w:val="000000" w:themeColor="text1"/>
            <w:sz w:val="24"/>
            <w:szCs w:val="24"/>
            <w:rPrChange w:id="52" w:author="Joydeepa Darlong" w:date="2024-05-31T10:37:00Z" w16du:dateUtc="2024-05-31T05:07:00Z">
              <w:rPr/>
            </w:rPrChange>
          </w:rPr>
          <w:t xml:space="preserve">Nodule </w:t>
        </w:r>
        <w:r w:rsidR="00990BDC" w:rsidRPr="008E4A7B">
          <w:rPr>
            <w:rFonts w:ascii="Times New Roman" w:eastAsia="Times New Roman" w:hAnsi="Times New Roman" w:cs="Times New Roman"/>
            <w:color w:val="000000" w:themeColor="text1"/>
            <w:sz w:val="24"/>
            <w:szCs w:val="24"/>
            <w:rPrChange w:id="53" w:author="Joydeepa Darlong" w:date="2024-05-31T10:37:00Z" w16du:dateUtc="2024-05-31T05:07:00Z">
              <w:rPr/>
            </w:rPrChange>
          </w:rPr>
          <w:t>–</w:t>
        </w:r>
        <w:r w:rsidRPr="008E4A7B">
          <w:rPr>
            <w:rFonts w:ascii="Times New Roman" w:eastAsia="Times New Roman" w:hAnsi="Times New Roman" w:cs="Times New Roman"/>
            <w:color w:val="000000" w:themeColor="text1"/>
            <w:sz w:val="24"/>
            <w:szCs w:val="24"/>
            <w:rPrChange w:id="54" w:author="Joydeepa Darlong" w:date="2024-05-31T10:37:00Z" w16du:dateUtc="2024-05-31T05:07:00Z">
              <w:rPr/>
            </w:rPrChange>
          </w:rPr>
          <w:t xml:space="preserve"> </w:t>
        </w:r>
        <w:r w:rsidR="00990BDC" w:rsidRPr="008E4A7B">
          <w:rPr>
            <w:rFonts w:ascii="Times New Roman" w:eastAsia="Times New Roman" w:hAnsi="Times New Roman" w:cs="Times New Roman"/>
            <w:color w:val="000000" w:themeColor="text1"/>
            <w:sz w:val="24"/>
            <w:szCs w:val="24"/>
            <w:rPrChange w:id="55" w:author="Joydeepa Darlong" w:date="2024-05-31T10:37:00Z" w16du:dateUtc="2024-05-31T05:07:00Z">
              <w:rPr/>
            </w:rPrChange>
          </w:rPr>
          <w:t xml:space="preserve">biopsy the nodule </w:t>
        </w:r>
      </w:ins>
    </w:p>
    <w:p w14:paraId="450E2F8B" w14:textId="380F8383" w:rsidR="00990BDC" w:rsidRPr="008E4A7B" w:rsidRDefault="00990BDC">
      <w:pPr>
        <w:pStyle w:val="ListParagraph"/>
        <w:numPr>
          <w:ilvl w:val="0"/>
          <w:numId w:val="22"/>
        </w:numPr>
        <w:spacing w:line="360" w:lineRule="auto"/>
        <w:jc w:val="both"/>
        <w:rPr>
          <w:ins w:id="56" w:author="Joydeepa Darlong" w:date="2024-05-31T10:34:00Z" w16du:dateUtc="2024-05-31T05:04:00Z"/>
          <w:rFonts w:ascii="Times New Roman" w:eastAsia="Times New Roman" w:hAnsi="Times New Roman" w:cs="Times New Roman"/>
          <w:color w:val="000000" w:themeColor="text1"/>
          <w:sz w:val="24"/>
          <w:szCs w:val="24"/>
          <w:rPrChange w:id="57" w:author="Joydeepa Darlong" w:date="2024-05-31T10:37:00Z" w16du:dateUtc="2024-05-31T05:07:00Z">
            <w:rPr>
              <w:ins w:id="58" w:author="Joydeepa Darlong" w:date="2024-05-31T10:34:00Z" w16du:dateUtc="2024-05-31T05:04:00Z"/>
            </w:rPr>
          </w:rPrChange>
        </w:rPr>
        <w:pPrChange w:id="59" w:author="Joydeepa Darlong" w:date="2024-05-31T10:37:00Z" w16du:dateUtc="2024-05-31T05:07:00Z">
          <w:pPr>
            <w:spacing w:line="360" w:lineRule="auto"/>
            <w:ind w:left="720"/>
            <w:jc w:val="both"/>
          </w:pPr>
        </w:pPrChange>
      </w:pPr>
      <w:ins w:id="60" w:author="Joydeepa Darlong" w:date="2024-05-31T10:35:00Z" w16du:dateUtc="2024-05-31T05:05:00Z">
        <w:r w:rsidRPr="008E4A7B">
          <w:rPr>
            <w:rFonts w:ascii="Times New Roman" w:eastAsia="Times New Roman" w:hAnsi="Times New Roman" w:cs="Times New Roman"/>
            <w:color w:val="000000" w:themeColor="text1"/>
            <w:sz w:val="24"/>
            <w:szCs w:val="24"/>
            <w:rPrChange w:id="61" w:author="Joydeepa Darlong" w:date="2024-05-31T10:37:00Z" w16du:dateUtc="2024-05-31T05:07:00Z">
              <w:rPr/>
            </w:rPrChange>
          </w:rPr>
          <w:t xml:space="preserve">Type 2 reaction – Take from </w:t>
        </w:r>
        <w:proofErr w:type="spellStart"/>
        <w:r w:rsidRPr="008E4A7B">
          <w:rPr>
            <w:rFonts w:ascii="Times New Roman" w:eastAsia="Times New Roman" w:hAnsi="Times New Roman" w:cs="Times New Roman"/>
            <w:color w:val="000000" w:themeColor="text1"/>
            <w:sz w:val="24"/>
            <w:szCs w:val="24"/>
            <w:rPrChange w:id="62" w:author="Joydeepa Darlong" w:date="2024-05-31T10:37:00Z" w16du:dateUtc="2024-05-31T05:07:00Z">
              <w:rPr/>
            </w:rPrChange>
          </w:rPr>
          <w:t>non reactional</w:t>
        </w:r>
        <w:proofErr w:type="spellEnd"/>
        <w:r w:rsidRPr="008E4A7B">
          <w:rPr>
            <w:rFonts w:ascii="Times New Roman" w:eastAsia="Times New Roman" w:hAnsi="Times New Roman" w:cs="Times New Roman"/>
            <w:color w:val="000000" w:themeColor="text1"/>
            <w:sz w:val="24"/>
            <w:szCs w:val="24"/>
            <w:rPrChange w:id="63" w:author="Joydeepa Darlong" w:date="2024-05-31T10:37:00Z" w16du:dateUtc="2024-05-31T05:07:00Z">
              <w:rPr/>
            </w:rPrChange>
          </w:rPr>
          <w:t xml:space="preserve"> skin </w:t>
        </w:r>
      </w:ins>
      <w:ins w:id="64" w:author="Joydeepa Darlong" w:date="2024-05-31T10:36:00Z" w16du:dateUtc="2024-05-31T05:06:00Z">
        <w:r w:rsidRPr="008E4A7B">
          <w:rPr>
            <w:rFonts w:ascii="Times New Roman" w:eastAsia="Times New Roman" w:hAnsi="Times New Roman" w:cs="Times New Roman"/>
            <w:color w:val="000000" w:themeColor="text1"/>
            <w:sz w:val="24"/>
            <w:szCs w:val="24"/>
            <w:rPrChange w:id="65" w:author="Joydeepa Darlong" w:date="2024-05-31T10:37:00Z" w16du:dateUtc="2024-05-31T05:07:00Z">
              <w:rPr/>
            </w:rPrChange>
          </w:rPr>
          <w:t xml:space="preserve">( infiltration ) </w:t>
        </w:r>
      </w:ins>
    </w:p>
    <w:p w14:paraId="449871B8" w14:textId="77777777" w:rsidR="00787031" w:rsidRDefault="00787031" w:rsidP="6F332F67">
      <w:pPr>
        <w:spacing w:line="360" w:lineRule="auto"/>
        <w:ind w:left="720"/>
        <w:jc w:val="both"/>
        <w:rPr>
          <w:rFonts w:ascii="Times New Roman" w:eastAsia="Times New Roman" w:hAnsi="Times New Roman" w:cs="Times New Roman"/>
          <w:color w:val="000000" w:themeColor="text1"/>
          <w:sz w:val="24"/>
          <w:szCs w:val="24"/>
          <w:lang w:val="en-GB"/>
        </w:rPr>
      </w:pPr>
    </w:p>
    <w:p w14:paraId="496F40F9" w14:textId="0F9A797E" w:rsidR="013AB577" w:rsidRDefault="013AB577" w:rsidP="03AF5F67">
      <w:pPr>
        <w:spacing w:line="360" w:lineRule="auto"/>
        <w:ind w:left="720"/>
        <w:jc w:val="both"/>
        <w:rPr>
          <w:rFonts w:ascii="Times New Roman" w:eastAsia="Times New Roman" w:hAnsi="Times New Roman" w:cs="Times New Roman"/>
          <w:color w:val="000000" w:themeColor="text1"/>
          <w:sz w:val="24"/>
          <w:szCs w:val="24"/>
          <w:lang w:val="en-GB"/>
        </w:rPr>
      </w:pPr>
      <w:del w:id="66" w:author="Joydeepa Darlong" w:date="2024-05-31T10:37:00Z" w16du:dateUtc="2024-05-31T05:07:00Z">
        <w:r w:rsidRPr="03AF5F67" w:rsidDel="008E4A7B">
          <w:rPr>
            <w:rFonts w:ascii="Times New Roman" w:eastAsia="Times New Roman" w:hAnsi="Times New Roman" w:cs="Times New Roman"/>
            <w:color w:val="000000" w:themeColor="text1"/>
            <w:sz w:val="24"/>
            <w:szCs w:val="24"/>
          </w:rPr>
          <w:delText>Multiple lesions with different morphology- more than one biopsy should be taken</w:delText>
        </w:r>
      </w:del>
      <w:r w:rsidRPr="03AF5F67">
        <w:rPr>
          <w:rFonts w:ascii="Times New Roman" w:eastAsia="Times New Roman" w:hAnsi="Times New Roman" w:cs="Times New Roman"/>
          <w:color w:val="000000" w:themeColor="text1"/>
          <w:sz w:val="24"/>
          <w:szCs w:val="24"/>
        </w:rPr>
        <w:t>.</w:t>
      </w:r>
    </w:p>
    <w:p w14:paraId="39DD2167" w14:textId="5907C364" w:rsidR="013AB577" w:rsidRDefault="013AB577" w:rsidP="03AF5F67">
      <w:pPr>
        <w:spacing w:after="120" w:line="360" w:lineRule="auto"/>
        <w:ind w:right="-165"/>
        <w:jc w:val="both"/>
        <w:rPr>
          <w:rFonts w:ascii="Times New Roman" w:eastAsia="Times New Roman" w:hAnsi="Times New Roman" w:cs="Times New Roman"/>
          <w:color w:val="000000" w:themeColor="text1"/>
          <w:sz w:val="24"/>
          <w:szCs w:val="24"/>
          <w:lang w:val="en-GB"/>
        </w:rPr>
      </w:pPr>
      <w:r w:rsidRPr="03AF5F67">
        <w:rPr>
          <w:rFonts w:ascii="Times New Roman" w:eastAsia="Times New Roman" w:hAnsi="Times New Roman" w:cs="Times New Roman"/>
          <w:i/>
          <w:iCs/>
          <w:color w:val="000000" w:themeColor="text1"/>
          <w:sz w:val="24"/>
          <w:szCs w:val="24"/>
          <w:lang w:val="en-GB"/>
        </w:rPr>
        <w:t>4.2</w:t>
      </w:r>
      <w:r>
        <w:tab/>
      </w:r>
      <w:r w:rsidRPr="03AF5F67">
        <w:rPr>
          <w:rFonts w:ascii="Times New Roman" w:eastAsia="Times New Roman" w:hAnsi="Times New Roman" w:cs="Times New Roman"/>
          <w:i/>
          <w:iCs/>
          <w:color w:val="000000" w:themeColor="text1"/>
          <w:sz w:val="24"/>
          <w:szCs w:val="24"/>
          <w:u w:val="single"/>
          <w:lang w:val="en-GB"/>
        </w:rPr>
        <w:t>Site Preparation</w:t>
      </w:r>
    </w:p>
    <w:p w14:paraId="72DC7825" w14:textId="0A1B4845" w:rsidR="013AB577" w:rsidRDefault="013AB577" w:rsidP="03AF5F67">
      <w:pPr>
        <w:pStyle w:val="ListParagraph"/>
        <w:numPr>
          <w:ilvl w:val="0"/>
          <w:numId w:val="21"/>
        </w:numPr>
        <w:shd w:val="clear" w:color="auto" w:fill="FFFFFF" w:themeFill="background1"/>
        <w:spacing w:after="0" w:line="360" w:lineRule="auto"/>
        <w:rPr>
          <w:rFonts w:ascii="Times New Roman" w:eastAsia="Times New Roman" w:hAnsi="Times New Roman" w:cs="Times New Roman"/>
          <w:color w:val="000000" w:themeColor="text1"/>
          <w:sz w:val="24"/>
          <w:szCs w:val="24"/>
          <w:lang w:val="en-GB"/>
        </w:rPr>
      </w:pPr>
      <w:r w:rsidRPr="03AF5F67">
        <w:rPr>
          <w:rFonts w:ascii="Times New Roman" w:eastAsia="Times New Roman" w:hAnsi="Times New Roman" w:cs="Times New Roman"/>
          <w:color w:val="000000" w:themeColor="text1"/>
          <w:sz w:val="24"/>
          <w:szCs w:val="24"/>
        </w:rPr>
        <w:t xml:space="preserve">Universal precautions should be observed in obtaining skin biopsy. </w:t>
      </w:r>
    </w:p>
    <w:p w14:paraId="5B059907" w14:textId="6DE8DFF2" w:rsidR="013AB577" w:rsidRDefault="013AB577" w:rsidP="03AF5F67">
      <w:pPr>
        <w:pStyle w:val="ListParagraph"/>
        <w:numPr>
          <w:ilvl w:val="0"/>
          <w:numId w:val="21"/>
        </w:numPr>
        <w:spacing w:line="360" w:lineRule="auto"/>
        <w:jc w:val="both"/>
        <w:rPr>
          <w:rFonts w:ascii="Times New Roman" w:eastAsia="Times New Roman" w:hAnsi="Times New Roman" w:cs="Times New Roman"/>
          <w:color w:val="000000" w:themeColor="text1"/>
          <w:sz w:val="24"/>
          <w:szCs w:val="24"/>
          <w:lang w:val="en-GB"/>
        </w:rPr>
      </w:pPr>
      <w:r w:rsidRPr="03AF5F67">
        <w:rPr>
          <w:rFonts w:ascii="Times New Roman" w:eastAsia="Times New Roman" w:hAnsi="Times New Roman" w:cs="Times New Roman"/>
          <w:color w:val="000000" w:themeColor="text1"/>
          <w:sz w:val="24"/>
          <w:szCs w:val="24"/>
        </w:rPr>
        <w:t xml:space="preserve">Any common skin antiseptic such as </w:t>
      </w:r>
      <w:del w:id="67" w:author="Joydeepa Darlong" w:date="2024-05-31T10:37:00Z" w16du:dateUtc="2024-05-31T05:07:00Z">
        <w:r w:rsidRPr="03AF5F67" w:rsidDel="003A437A">
          <w:rPr>
            <w:rFonts w:ascii="Times New Roman" w:eastAsia="Times New Roman" w:hAnsi="Times New Roman" w:cs="Times New Roman"/>
            <w:color w:val="000000" w:themeColor="text1"/>
            <w:sz w:val="24"/>
            <w:szCs w:val="24"/>
          </w:rPr>
          <w:delText>isopropyl alcohol,</w:delText>
        </w:r>
      </w:del>
      <w:r w:rsidRPr="03AF5F67">
        <w:rPr>
          <w:rFonts w:ascii="Times New Roman" w:eastAsia="Times New Roman" w:hAnsi="Times New Roman" w:cs="Times New Roman"/>
          <w:color w:val="000000" w:themeColor="text1"/>
          <w:sz w:val="24"/>
          <w:szCs w:val="24"/>
        </w:rPr>
        <w:t xml:space="preserve"> povidone-iodine solution or </w:t>
      </w:r>
      <w:del w:id="68" w:author="Joydeepa Darlong" w:date="2024-05-31T10:37:00Z" w16du:dateUtc="2024-05-31T05:07:00Z">
        <w:r w:rsidRPr="03AF5F67" w:rsidDel="003A437A">
          <w:rPr>
            <w:rFonts w:ascii="Times New Roman" w:eastAsia="Times New Roman" w:hAnsi="Times New Roman" w:cs="Times New Roman"/>
            <w:color w:val="000000" w:themeColor="text1"/>
            <w:sz w:val="24"/>
            <w:szCs w:val="24"/>
          </w:rPr>
          <w:delText>chlorohexidine gluconate</w:delText>
        </w:r>
      </w:del>
      <w:r w:rsidRPr="03AF5F67">
        <w:rPr>
          <w:rFonts w:ascii="Times New Roman" w:eastAsia="Times New Roman" w:hAnsi="Times New Roman" w:cs="Times New Roman"/>
          <w:color w:val="000000" w:themeColor="text1"/>
          <w:sz w:val="24"/>
          <w:szCs w:val="24"/>
        </w:rPr>
        <w:t xml:space="preserve"> can be used to prepare the biopsy site.</w:t>
      </w:r>
    </w:p>
    <w:p w14:paraId="40E9AEF2" w14:textId="6412416E" w:rsidR="013AB577" w:rsidRDefault="013AB577" w:rsidP="03AF5F67">
      <w:pPr>
        <w:pStyle w:val="ListParagraph"/>
        <w:numPr>
          <w:ilvl w:val="0"/>
          <w:numId w:val="21"/>
        </w:numPr>
        <w:spacing w:line="360" w:lineRule="auto"/>
        <w:jc w:val="both"/>
        <w:rPr>
          <w:rFonts w:ascii="Times New Roman" w:eastAsia="Times New Roman" w:hAnsi="Times New Roman" w:cs="Times New Roman"/>
          <w:color w:val="000000" w:themeColor="text1"/>
          <w:sz w:val="24"/>
          <w:szCs w:val="24"/>
          <w:lang w:val="en-GB"/>
        </w:rPr>
      </w:pPr>
      <w:r w:rsidRPr="03AF5F67">
        <w:rPr>
          <w:rFonts w:ascii="Times New Roman" w:eastAsia="Times New Roman" w:hAnsi="Times New Roman" w:cs="Times New Roman"/>
          <w:color w:val="000000" w:themeColor="text1"/>
          <w:sz w:val="24"/>
          <w:szCs w:val="24"/>
        </w:rPr>
        <w:t>The area from where the biopsy is to be taken should be marked with a skin marker by the physician</w:t>
      </w:r>
    </w:p>
    <w:p w14:paraId="62B9658D" w14:textId="60012E8E" w:rsidR="013AB577" w:rsidRDefault="013AB577" w:rsidP="03AF5F67">
      <w:pPr>
        <w:pStyle w:val="ListParagraph"/>
        <w:numPr>
          <w:ilvl w:val="0"/>
          <w:numId w:val="21"/>
        </w:numPr>
        <w:spacing w:line="360" w:lineRule="auto"/>
        <w:jc w:val="both"/>
        <w:rPr>
          <w:rFonts w:ascii="Times New Roman" w:eastAsia="Times New Roman" w:hAnsi="Times New Roman" w:cs="Times New Roman"/>
          <w:color w:val="000000" w:themeColor="text1"/>
          <w:sz w:val="24"/>
          <w:szCs w:val="24"/>
          <w:lang w:val="en-GB"/>
        </w:rPr>
      </w:pPr>
      <w:r w:rsidRPr="03AF5F67">
        <w:rPr>
          <w:rFonts w:ascii="Times New Roman" w:eastAsia="Times New Roman" w:hAnsi="Times New Roman" w:cs="Times New Roman"/>
          <w:color w:val="000000" w:themeColor="text1"/>
          <w:sz w:val="24"/>
          <w:szCs w:val="24"/>
        </w:rPr>
        <w:t>2% lignocaine 1ml intradermally can be used as anaesthetic agent for the biopsy</w:t>
      </w:r>
    </w:p>
    <w:p w14:paraId="1E2BF3D3" w14:textId="2E38AD17" w:rsidR="013AB577" w:rsidRDefault="013AB577" w:rsidP="03AF5F67">
      <w:pPr>
        <w:spacing w:line="360" w:lineRule="auto"/>
        <w:jc w:val="both"/>
        <w:rPr>
          <w:rFonts w:ascii="Times New Roman" w:eastAsia="Times New Roman" w:hAnsi="Times New Roman" w:cs="Times New Roman"/>
          <w:color w:val="000000" w:themeColor="text1"/>
          <w:sz w:val="24"/>
          <w:szCs w:val="24"/>
          <w:lang w:val="en-GB"/>
        </w:rPr>
      </w:pPr>
      <w:r w:rsidRPr="03AF5F67">
        <w:rPr>
          <w:rFonts w:ascii="Times New Roman" w:eastAsia="Times New Roman" w:hAnsi="Times New Roman" w:cs="Times New Roman"/>
          <w:i/>
          <w:iCs/>
          <w:color w:val="000000" w:themeColor="text1"/>
          <w:sz w:val="24"/>
          <w:szCs w:val="24"/>
        </w:rPr>
        <w:t>4.3</w:t>
      </w:r>
      <w:r>
        <w:tab/>
      </w:r>
      <w:r w:rsidRPr="03AF5F67">
        <w:rPr>
          <w:rFonts w:ascii="Times New Roman" w:eastAsia="Times New Roman" w:hAnsi="Times New Roman" w:cs="Times New Roman"/>
          <w:i/>
          <w:iCs/>
          <w:color w:val="000000" w:themeColor="text1"/>
          <w:sz w:val="24"/>
          <w:szCs w:val="24"/>
          <w:u w:val="single"/>
        </w:rPr>
        <w:t>Skin Biopsy</w:t>
      </w:r>
    </w:p>
    <w:p w14:paraId="39461FCD" w14:textId="266086A3" w:rsidR="013AB577" w:rsidRDefault="013AB577" w:rsidP="03AF5F67">
      <w:pPr>
        <w:pStyle w:val="ListParagraph"/>
        <w:numPr>
          <w:ilvl w:val="0"/>
          <w:numId w:val="21"/>
        </w:numPr>
        <w:spacing w:after="0" w:line="360" w:lineRule="auto"/>
        <w:rPr>
          <w:rFonts w:ascii="Times New Roman" w:eastAsia="Times New Roman" w:hAnsi="Times New Roman" w:cs="Times New Roman"/>
          <w:color w:val="000000" w:themeColor="text1"/>
          <w:sz w:val="24"/>
          <w:szCs w:val="24"/>
          <w:lang w:val="en-GB"/>
        </w:rPr>
      </w:pPr>
      <w:r w:rsidRPr="03AF5F67">
        <w:rPr>
          <w:rFonts w:ascii="Times New Roman" w:eastAsia="Times New Roman" w:hAnsi="Times New Roman" w:cs="Times New Roman"/>
          <w:color w:val="000000" w:themeColor="text1"/>
          <w:sz w:val="24"/>
          <w:szCs w:val="24"/>
        </w:rPr>
        <w:t xml:space="preserve">The </w:t>
      </w:r>
      <w:ins w:id="69" w:author="Joydeepa Darlong" w:date="2024-05-31T10:38:00Z" w16du:dateUtc="2024-05-31T05:08:00Z">
        <w:r w:rsidR="00F02D76">
          <w:rPr>
            <w:rFonts w:ascii="Times New Roman" w:eastAsia="Times New Roman" w:hAnsi="Times New Roman" w:cs="Times New Roman"/>
            <w:color w:val="000000" w:themeColor="text1"/>
            <w:sz w:val="24"/>
            <w:szCs w:val="24"/>
          </w:rPr>
          <w:t xml:space="preserve">4 </w:t>
        </w:r>
      </w:ins>
      <w:del w:id="70" w:author="Joydeepa Darlong" w:date="2024-05-31T10:38:00Z" w16du:dateUtc="2024-05-31T05:08:00Z">
        <w:r w:rsidRPr="03AF5F67" w:rsidDel="00F02D76">
          <w:rPr>
            <w:rFonts w:ascii="Times New Roman" w:eastAsia="Times New Roman" w:hAnsi="Times New Roman" w:cs="Times New Roman"/>
            <w:color w:val="000000" w:themeColor="text1"/>
            <w:sz w:val="24"/>
            <w:szCs w:val="24"/>
          </w:rPr>
          <w:delText>6</w:delText>
        </w:r>
      </w:del>
      <w:r w:rsidRPr="03AF5F67">
        <w:rPr>
          <w:rFonts w:ascii="Times New Roman" w:eastAsia="Times New Roman" w:hAnsi="Times New Roman" w:cs="Times New Roman"/>
          <w:color w:val="000000" w:themeColor="text1"/>
          <w:sz w:val="24"/>
          <w:szCs w:val="24"/>
        </w:rPr>
        <w:t xml:space="preserve">mm </w:t>
      </w:r>
      <w:ins w:id="71" w:author="Joydeepa Darlong" w:date="2024-05-31T10:38:00Z" w16du:dateUtc="2024-05-31T05:08:00Z">
        <w:r w:rsidR="00DA0E80">
          <w:rPr>
            <w:rFonts w:ascii="Times New Roman" w:eastAsia="Times New Roman" w:hAnsi="Times New Roman" w:cs="Times New Roman"/>
            <w:color w:val="000000" w:themeColor="text1"/>
            <w:sz w:val="24"/>
            <w:szCs w:val="24"/>
          </w:rPr>
          <w:t xml:space="preserve">punch </w:t>
        </w:r>
      </w:ins>
      <w:del w:id="72" w:author="Joydeepa Darlong" w:date="2024-05-31T10:38:00Z" w16du:dateUtc="2024-05-31T05:08:00Z">
        <w:r w:rsidRPr="03AF5F67" w:rsidDel="00DA0E80">
          <w:rPr>
            <w:rFonts w:ascii="Times New Roman" w:eastAsia="Times New Roman" w:hAnsi="Times New Roman" w:cs="Times New Roman"/>
            <w:color w:val="000000" w:themeColor="text1"/>
            <w:sz w:val="24"/>
            <w:szCs w:val="24"/>
          </w:rPr>
          <w:delText>biopsy tool</w:delText>
        </w:r>
      </w:del>
      <w:r w:rsidRPr="03AF5F67">
        <w:rPr>
          <w:rFonts w:ascii="Times New Roman" w:eastAsia="Times New Roman" w:hAnsi="Times New Roman" w:cs="Times New Roman"/>
          <w:color w:val="000000" w:themeColor="text1"/>
          <w:sz w:val="24"/>
          <w:szCs w:val="24"/>
        </w:rPr>
        <w:t xml:space="preserve"> should be removed from sterile packaging and the sharp metal tip must be kept sterile by avoiding contact with non-sterile surfaces.</w:t>
      </w:r>
    </w:p>
    <w:p w14:paraId="194E35B7" w14:textId="4BA43E2B" w:rsidR="013AB577" w:rsidRDefault="013AB577" w:rsidP="03AF5F67">
      <w:pPr>
        <w:pStyle w:val="ListParagraph"/>
        <w:numPr>
          <w:ilvl w:val="0"/>
          <w:numId w:val="21"/>
        </w:numPr>
        <w:spacing w:after="0" w:line="360" w:lineRule="auto"/>
        <w:rPr>
          <w:rFonts w:ascii="Times New Roman" w:eastAsia="Times New Roman" w:hAnsi="Times New Roman" w:cs="Times New Roman"/>
          <w:color w:val="000000" w:themeColor="text1"/>
          <w:sz w:val="24"/>
          <w:szCs w:val="24"/>
          <w:lang w:val="en-GB"/>
        </w:rPr>
      </w:pPr>
      <w:r w:rsidRPr="03AF5F67">
        <w:rPr>
          <w:rFonts w:ascii="Times New Roman" w:eastAsia="Times New Roman" w:hAnsi="Times New Roman" w:cs="Times New Roman"/>
          <w:color w:val="000000" w:themeColor="text1"/>
          <w:sz w:val="24"/>
          <w:szCs w:val="24"/>
        </w:rPr>
        <w:t xml:space="preserve"> The </w:t>
      </w:r>
      <w:del w:id="73" w:author="Joydeepa Darlong" w:date="2024-05-31T10:38:00Z" w16du:dateUtc="2024-05-31T05:08:00Z">
        <w:r w:rsidRPr="03AF5F67" w:rsidDel="00F02D76">
          <w:rPr>
            <w:rFonts w:ascii="Times New Roman" w:eastAsia="Times New Roman" w:hAnsi="Times New Roman" w:cs="Times New Roman"/>
            <w:color w:val="000000" w:themeColor="text1"/>
            <w:sz w:val="24"/>
            <w:szCs w:val="24"/>
          </w:rPr>
          <w:delText>biopsy too</w:delText>
        </w:r>
        <w:r w:rsidRPr="03AF5F67" w:rsidDel="00061EB0">
          <w:rPr>
            <w:rFonts w:ascii="Times New Roman" w:eastAsia="Times New Roman" w:hAnsi="Times New Roman" w:cs="Times New Roman"/>
            <w:color w:val="000000" w:themeColor="text1"/>
            <w:sz w:val="24"/>
            <w:szCs w:val="24"/>
          </w:rPr>
          <w:delText>l</w:delText>
        </w:r>
      </w:del>
      <w:r w:rsidRPr="03AF5F67">
        <w:rPr>
          <w:rFonts w:ascii="Times New Roman" w:eastAsia="Times New Roman" w:hAnsi="Times New Roman" w:cs="Times New Roman"/>
          <w:color w:val="000000" w:themeColor="text1"/>
          <w:sz w:val="24"/>
          <w:szCs w:val="24"/>
        </w:rPr>
        <w:t xml:space="preserve"> </w:t>
      </w:r>
      <w:ins w:id="74" w:author="Joydeepa Darlong" w:date="2024-05-31T10:38:00Z" w16du:dateUtc="2024-05-31T05:08:00Z">
        <w:r w:rsidR="00DF0073">
          <w:rPr>
            <w:rFonts w:ascii="Times New Roman" w:eastAsia="Times New Roman" w:hAnsi="Times New Roman" w:cs="Times New Roman"/>
            <w:color w:val="000000" w:themeColor="text1"/>
            <w:sz w:val="24"/>
            <w:szCs w:val="24"/>
          </w:rPr>
          <w:t xml:space="preserve">punch </w:t>
        </w:r>
      </w:ins>
      <w:r w:rsidRPr="03AF5F67">
        <w:rPr>
          <w:rFonts w:ascii="Times New Roman" w:eastAsia="Times New Roman" w:hAnsi="Times New Roman" w:cs="Times New Roman"/>
          <w:color w:val="000000" w:themeColor="text1"/>
          <w:sz w:val="24"/>
          <w:szCs w:val="24"/>
        </w:rPr>
        <w:t xml:space="preserve">should be kept perpendicular to the skin and gently pressed down onto the skin </w:t>
      </w:r>
    </w:p>
    <w:p w14:paraId="36FC869C" w14:textId="435983DD" w:rsidR="013AB577" w:rsidRDefault="013AB577" w:rsidP="03AF5F67">
      <w:pPr>
        <w:pStyle w:val="ListParagraph"/>
        <w:numPr>
          <w:ilvl w:val="0"/>
          <w:numId w:val="21"/>
        </w:numPr>
        <w:spacing w:after="0" w:line="360" w:lineRule="auto"/>
        <w:jc w:val="both"/>
        <w:rPr>
          <w:rFonts w:ascii="Times New Roman" w:eastAsia="Times New Roman" w:hAnsi="Times New Roman" w:cs="Times New Roman"/>
          <w:color w:val="000000" w:themeColor="text1"/>
          <w:sz w:val="24"/>
          <w:szCs w:val="24"/>
          <w:lang w:val="en-GB"/>
        </w:rPr>
      </w:pPr>
      <w:r w:rsidRPr="03AF5F67">
        <w:rPr>
          <w:rFonts w:ascii="Times New Roman" w:eastAsia="Times New Roman" w:hAnsi="Times New Roman" w:cs="Times New Roman"/>
          <w:color w:val="000000" w:themeColor="text1"/>
          <w:sz w:val="24"/>
          <w:szCs w:val="24"/>
        </w:rPr>
        <w:t xml:space="preserve"> A gentle twisting motion in </w:t>
      </w:r>
      <w:r w:rsidRPr="03AF5F67">
        <w:rPr>
          <w:rFonts w:ascii="Times New Roman" w:eastAsia="Times New Roman" w:hAnsi="Times New Roman" w:cs="Times New Roman"/>
          <w:color w:val="000000" w:themeColor="text1"/>
          <w:sz w:val="24"/>
          <w:szCs w:val="24"/>
          <w:u w:val="single"/>
        </w:rPr>
        <w:t>one direction</w:t>
      </w:r>
      <w:r w:rsidRPr="03AF5F67">
        <w:rPr>
          <w:rFonts w:ascii="Times New Roman" w:eastAsia="Times New Roman" w:hAnsi="Times New Roman" w:cs="Times New Roman"/>
          <w:color w:val="000000" w:themeColor="text1"/>
          <w:sz w:val="24"/>
          <w:szCs w:val="24"/>
        </w:rPr>
        <w:t xml:space="preserve"> with slight downward pressure should be applied to cut through all the layers of skin including epidermis, dermis, and the most superficial parts of the subcutaneous fat.</w:t>
      </w:r>
    </w:p>
    <w:p w14:paraId="3CF4D8FE" w14:textId="472E3705" w:rsidR="013AB577" w:rsidRDefault="013AB577" w:rsidP="03AF5F67">
      <w:pPr>
        <w:pStyle w:val="ListParagraph"/>
        <w:numPr>
          <w:ilvl w:val="0"/>
          <w:numId w:val="21"/>
        </w:numPr>
        <w:spacing w:after="0" w:line="360" w:lineRule="auto"/>
        <w:rPr>
          <w:rFonts w:ascii="Times New Roman" w:eastAsia="Times New Roman" w:hAnsi="Times New Roman" w:cs="Times New Roman"/>
          <w:color w:val="000000" w:themeColor="text1"/>
          <w:sz w:val="24"/>
          <w:szCs w:val="24"/>
          <w:lang w:val="en-GB"/>
        </w:rPr>
      </w:pPr>
      <w:r w:rsidRPr="03AF5F67">
        <w:rPr>
          <w:rFonts w:ascii="Times New Roman" w:eastAsia="Times New Roman" w:hAnsi="Times New Roman" w:cs="Times New Roman"/>
          <w:color w:val="000000" w:themeColor="text1"/>
          <w:sz w:val="24"/>
          <w:szCs w:val="24"/>
        </w:rPr>
        <w:lastRenderedPageBreak/>
        <w:t>The tool should be gently pulled out at a 45-degree angle, avoiding damage to the sample.</w:t>
      </w:r>
    </w:p>
    <w:p w14:paraId="40FF2C9A" w14:textId="433CB9E1" w:rsidR="00052279" w:rsidRPr="001F5D7F" w:rsidRDefault="013AB577" w:rsidP="008A21E9">
      <w:pPr>
        <w:pStyle w:val="ListParagraph"/>
        <w:numPr>
          <w:ilvl w:val="0"/>
          <w:numId w:val="21"/>
        </w:numPr>
        <w:spacing w:after="0" w:line="360" w:lineRule="auto"/>
        <w:rPr>
          <w:ins w:id="75" w:author="Joydeepa Darlong" w:date="2024-05-31T10:42:00Z" w16du:dateUtc="2024-05-31T05:12:00Z"/>
          <w:rFonts w:ascii="Times New Roman" w:eastAsia="Times New Roman" w:hAnsi="Times New Roman" w:cs="Times New Roman"/>
          <w:color w:val="FF0000"/>
          <w:sz w:val="24"/>
          <w:szCs w:val="24"/>
          <w:lang w:val="en-GB"/>
          <w:rPrChange w:id="76" w:author="Joydeepa Darlong" w:date="2024-05-31T10:42:00Z" w16du:dateUtc="2024-05-31T05:12:00Z">
            <w:rPr>
              <w:ins w:id="77" w:author="Joydeepa Darlong" w:date="2024-05-31T10:42:00Z" w16du:dateUtc="2024-05-31T05:12:00Z"/>
              <w:rFonts w:ascii="Times New Roman" w:eastAsia="Times New Roman" w:hAnsi="Times New Roman" w:cs="Times New Roman"/>
              <w:color w:val="FF0000"/>
              <w:sz w:val="24"/>
              <w:szCs w:val="24"/>
            </w:rPr>
          </w:rPrChange>
        </w:rPr>
      </w:pPr>
      <w:r w:rsidRPr="03AF5F67">
        <w:rPr>
          <w:rFonts w:ascii="Times New Roman" w:eastAsia="Times New Roman" w:hAnsi="Times New Roman" w:cs="Times New Roman"/>
          <w:color w:val="000000" w:themeColor="text1"/>
          <w:sz w:val="24"/>
          <w:szCs w:val="24"/>
        </w:rPr>
        <w:t>Tweezers or a 25-gauge needle should be used to gently grasp the biopsy and pull the sample up and out and the skin piece should be</w:t>
      </w:r>
      <w:r w:rsidRPr="03AF5F67">
        <w:rPr>
          <w:rFonts w:ascii="Times New Roman" w:eastAsia="Times New Roman" w:hAnsi="Times New Roman" w:cs="Times New Roman"/>
          <w:color w:val="FF0000"/>
          <w:sz w:val="24"/>
          <w:szCs w:val="24"/>
        </w:rPr>
        <w:t xml:space="preserve"> </w:t>
      </w:r>
      <w:r w:rsidRPr="03AF5F67">
        <w:rPr>
          <w:rFonts w:ascii="Times New Roman" w:eastAsia="Times New Roman" w:hAnsi="Times New Roman" w:cs="Times New Roman"/>
          <w:color w:val="000000" w:themeColor="text1"/>
          <w:sz w:val="24"/>
          <w:szCs w:val="24"/>
        </w:rPr>
        <w:t xml:space="preserve">immediately transferred to biopsy vial </w:t>
      </w:r>
      <w:r w:rsidRPr="03AF5F67">
        <w:rPr>
          <w:rFonts w:ascii="Times New Roman" w:eastAsia="Times New Roman" w:hAnsi="Times New Roman" w:cs="Times New Roman"/>
          <w:color w:val="FF0000"/>
          <w:sz w:val="24"/>
          <w:szCs w:val="24"/>
        </w:rPr>
        <w:t>of 10% buffered formalin</w:t>
      </w:r>
      <w:r w:rsidRPr="03AF5F67">
        <w:rPr>
          <w:rFonts w:ascii="Times New Roman" w:eastAsia="Times New Roman" w:hAnsi="Times New Roman" w:cs="Times New Roman"/>
          <w:color w:val="000000" w:themeColor="text1"/>
          <w:sz w:val="24"/>
          <w:szCs w:val="24"/>
        </w:rPr>
        <w:t xml:space="preserve">. </w:t>
      </w:r>
      <w:r w:rsidRPr="03AF5F67">
        <w:rPr>
          <w:rFonts w:ascii="Times New Roman" w:eastAsia="Times New Roman" w:hAnsi="Times New Roman" w:cs="Times New Roman"/>
          <w:color w:val="FF0000"/>
          <w:sz w:val="24"/>
          <w:szCs w:val="24"/>
        </w:rPr>
        <w:t>Second biopsy should be taken from the same site and transfer the biopsy in RNA</w:t>
      </w:r>
      <w:ins w:id="78" w:author="Joydeepa Darlong" w:date="2024-05-31T10:40:00Z" w16du:dateUtc="2024-05-31T05:10:00Z">
        <w:r w:rsidR="005F4428">
          <w:rPr>
            <w:rFonts w:ascii="Times New Roman" w:eastAsia="Times New Roman" w:hAnsi="Times New Roman" w:cs="Times New Roman"/>
            <w:color w:val="FF0000"/>
            <w:sz w:val="24"/>
            <w:szCs w:val="24"/>
          </w:rPr>
          <w:t xml:space="preserve"> </w:t>
        </w:r>
      </w:ins>
      <w:r w:rsidRPr="03AF5F67">
        <w:rPr>
          <w:rFonts w:ascii="Times New Roman" w:eastAsia="Times New Roman" w:hAnsi="Times New Roman" w:cs="Times New Roman"/>
          <w:color w:val="FF0000"/>
          <w:sz w:val="24"/>
          <w:szCs w:val="24"/>
        </w:rPr>
        <w:t>later vial.</w:t>
      </w:r>
    </w:p>
    <w:p w14:paraId="0E47A8A8" w14:textId="63BC52FE" w:rsidR="001F5D7F" w:rsidRPr="008A21E9" w:rsidRDefault="001F5D7F" w:rsidP="008A21E9">
      <w:pPr>
        <w:pStyle w:val="ListParagraph"/>
        <w:numPr>
          <w:ilvl w:val="0"/>
          <w:numId w:val="21"/>
        </w:numPr>
        <w:spacing w:after="0" w:line="360" w:lineRule="auto"/>
        <w:rPr>
          <w:rFonts w:ascii="Times New Roman" w:eastAsia="Times New Roman" w:hAnsi="Times New Roman" w:cs="Times New Roman"/>
          <w:color w:val="FF0000"/>
          <w:sz w:val="24"/>
          <w:szCs w:val="24"/>
          <w:lang w:val="en-GB"/>
          <w:rPrChange w:id="79" w:author="Joydeepa Darlong" w:date="2024-05-31T10:40:00Z" w16du:dateUtc="2024-05-31T05:10:00Z">
            <w:rPr>
              <w:lang w:val="en-GB"/>
            </w:rPr>
          </w:rPrChange>
        </w:rPr>
      </w:pPr>
      <w:ins w:id="80" w:author="Joydeepa Darlong" w:date="2024-05-31T10:42:00Z" w16du:dateUtc="2024-05-31T05:12:00Z">
        <w:r>
          <w:rPr>
            <w:rFonts w:ascii="Times New Roman" w:eastAsia="Times New Roman" w:hAnsi="Times New Roman" w:cs="Times New Roman"/>
            <w:color w:val="000000" w:themeColor="text1"/>
            <w:sz w:val="24"/>
            <w:szCs w:val="24"/>
          </w:rPr>
          <w:t xml:space="preserve">Separate biopsies should be taken for HP and MVA </w:t>
        </w:r>
      </w:ins>
    </w:p>
    <w:p w14:paraId="251806BA" w14:textId="52E246EA" w:rsidR="013AB577" w:rsidDel="00890A5E" w:rsidRDefault="00855936">
      <w:pPr>
        <w:pStyle w:val="ListParagraph"/>
        <w:numPr>
          <w:ilvl w:val="0"/>
          <w:numId w:val="21"/>
        </w:numPr>
        <w:spacing w:after="0" w:line="360" w:lineRule="auto"/>
        <w:rPr>
          <w:del w:id="81" w:author="Joydeepa Darlong" w:date="2024-05-31T10:42:00Z" w16du:dateUtc="2024-05-31T05:12:00Z"/>
          <w:rFonts w:ascii="Times New Roman" w:eastAsia="Times New Roman" w:hAnsi="Times New Roman" w:cs="Times New Roman"/>
          <w:color w:val="000000" w:themeColor="text1"/>
          <w:sz w:val="24"/>
          <w:szCs w:val="24"/>
          <w:lang w:val="en-GB"/>
        </w:rPr>
        <w:pPrChange w:id="82" w:author="Joydeepa Darlong" w:date="2024-05-31T10:42:00Z" w16du:dateUtc="2024-05-31T05:12:00Z">
          <w:pPr>
            <w:pStyle w:val="ListParagraph"/>
            <w:numPr>
              <w:numId w:val="21"/>
            </w:numPr>
            <w:spacing w:after="0" w:line="240" w:lineRule="auto"/>
            <w:ind w:hanging="360"/>
          </w:pPr>
        </w:pPrChange>
      </w:pPr>
      <w:ins w:id="83" w:author="Joydeepa Darlong" w:date="2024-05-31T10:42:00Z" w16du:dateUtc="2024-05-31T05:12:00Z">
        <w:r w:rsidRPr="00890A5E">
          <w:rPr>
            <w:rFonts w:ascii="Times New Roman" w:eastAsia="Times New Roman" w:hAnsi="Times New Roman" w:cs="Times New Roman"/>
            <w:color w:val="000000" w:themeColor="text1"/>
            <w:sz w:val="24"/>
            <w:szCs w:val="24"/>
          </w:rPr>
          <w:t>Histopathology</w:t>
        </w:r>
      </w:ins>
      <w:ins w:id="84" w:author="Joydeepa Darlong" w:date="2024-05-31T10:41:00Z" w16du:dateUtc="2024-05-31T05:11:00Z">
        <w:r w:rsidR="00F3022E" w:rsidRPr="00890A5E">
          <w:rPr>
            <w:rFonts w:ascii="Times New Roman" w:eastAsia="Times New Roman" w:hAnsi="Times New Roman" w:cs="Times New Roman"/>
            <w:color w:val="000000" w:themeColor="text1"/>
            <w:sz w:val="24"/>
            <w:szCs w:val="24"/>
          </w:rPr>
          <w:t xml:space="preserve"> sample </w:t>
        </w:r>
      </w:ins>
      <w:del w:id="85" w:author="Joydeepa Darlong" w:date="2024-05-31T10:41:00Z" w16du:dateUtc="2024-05-31T05:11:00Z">
        <w:r w:rsidR="013AB577" w:rsidRPr="00890A5E" w:rsidDel="00F3022E">
          <w:rPr>
            <w:rFonts w:ascii="Times New Roman" w:eastAsia="Times New Roman" w:hAnsi="Times New Roman" w:cs="Times New Roman"/>
            <w:color w:val="000000" w:themeColor="text1"/>
            <w:sz w:val="24"/>
            <w:szCs w:val="24"/>
          </w:rPr>
          <w:delText>It should be ensured that the</w:delText>
        </w:r>
      </w:del>
      <w:r w:rsidR="013AB577" w:rsidRPr="00890A5E">
        <w:rPr>
          <w:rFonts w:ascii="Times New Roman" w:eastAsia="Times New Roman" w:hAnsi="Times New Roman" w:cs="Times New Roman"/>
          <w:color w:val="000000" w:themeColor="text1"/>
          <w:sz w:val="24"/>
          <w:szCs w:val="24"/>
        </w:rPr>
        <w:t xml:space="preserve"> tissue is fully submerged in 10% formalin</w:t>
      </w:r>
      <w:r w:rsidR="013AB577" w:rsidRPr="00890A5E">
        <w:rPr>
          <w:rFonts w:ascii="Times New Roman" w:eastAsia="Times New Roman" w:hAnsi="Times New Roman" w:cs="Times New Roman"/>
          <w:color w:val="FF0000"/>
          <w:sz w:val="24"/>
          <w:szCs w:val="24"/>
        </w:rPr>
        <w:t xml:space="preserve"> an</w:t>
      </w:r>
      <w:ins w:id="86" w:author="Joydeepa Darlong" w:date="2024-05-31T10:41:00Z" w16du:dateUtc="2024-05-31T05:11:00Z">
        <w:r w:rsidR="00EF7CEA" w:rsidRPr="00890A5E">
          <w:rPr>
            <w:rFonts w:ascii="Times New Roman" w:eastAsia="Times New Roman" w:hAnsi="Times New Roman" w:cs="Times New Roman"/>
            <w:color w:val="FF0000"/>
            <w:sz w:val="24"/>
            <w:szCs w:val="24"/>
          </w:rPr>
          <w:t xml:space="preserve"> MVA sample in </w:t>
        </w:r>
      </w:ins>
      <w:del w:id="87" w:author="Joydeepa Darlong" w:date="2024-05-31T10:41:00Z" w16du:dateUtc="2024-05-31T05:11:00Z">
        <w:r w:rsidR="013AB577" w:rsidRPr="00890A5E" w:rsidDel="0063501F">
          <w:rPr>
            <w:rFonts w:ascii="Times New Roman" w:eastAsia="Times New Roman" w:hAnsi="Times New Roman" w:cs="Times New Roman"/>
            <w:color w:val="FF0000"/>
            <w:sz w:val="24"/>
            <w:szCs w:val="24"/>
          </w:rPr>
          <w:delText>d/</w:delText>
        </w:r>
        <w:r w:rsidR="013AB577" w:rsidRPr="00890A5E" w:rsidDel="00EF7CEA">
          <w:rPr>
            <w:rFonts w:ascii="Times New Roman" w:eastAsia="Times New Roman" w:hAnsi="Times New Roman" w:cs="Times New Roman"/>
            <w:color w:val="FF0000"/>
            <w:sz w:val="24"/>
            <w:szCs w:val="24"/>
          </w:rPr>
          <w:delText>or</w:delText>
        </w:r>
      </w:del>
      <w:r w:rsidR="013AB577" w:rsidRPr="00890A5E">
        <w:rPr>
          <w:rFonts w:ascii="Times New Roman" w:eastAsia="Times New Roman" w:hAnsi="Times New Roman" w:cs="Times New Roman"/>
          <w:color w:val="FF0000"/>
          <w:sz w:val="24"/>
          <w:szCs w:val="24"/>
        </w:rPr>
        <w:t xml:space="preserve"> </w:t>
      </w:r>
      <w:proofErr w:type="spellStart"/>
      <w:r w:rsidR="013AB577" w:rsidRPr="00890A5E">
        <w:rPr>
          <w:rFonts w:ascii="Times New Roman" w:eastAsia="Times New Roman" w:hAnsi="Times New Roman" w:cs="Times New Roman"/>
          <w:color w:val="FF0000"/>
          <w:sz w:val="24"/>
          <w:szCs w:val="24"/>
        </w:rPr>
        <w:t>RNAlater</w:t>
      </w:r>
      <w:proofErr w:type="spellEnd"/>
      <w:r w:rsidR="013AB577" w:rsidRPr="00890A5E">
        <w:rPr>
          <w:rFonts w:ascii="Times New Roman" w:eastAsia="Times New Roman" w:hAnsi="Times New Roman" w:cs="Times New Roman"/>
          <w:color w:val="000000" w:themeColor="text1"/>
          <w:sz w:val="24"/>
          <w:szCs w:val="24"/>
        </w:rPr>
        <w:t>. The cap should be closed tightly</w:t>
      </w:r>
      <w:r w:rsidR="013AB577" w:rsidRPr="00890A5E">
        <w:rPr>
          <w:rFonts w:ascii="Times New Roman" w:eastAsia="Times New Roman" w:hAnsi="Times New Roman" w:cs="Times New Roman"/>
          <w:color w:val="FF0000"/>
          <w:sz w:val="24"/>
          <w:szCs w:val="24"/>
        </w:rPr>
        <w:t xml:space="preserve"> and seal the lid with parafilm</w:t>
      </w:r>
      <w:del w:id="88" w:author="Joydeepa Darlong" w:date="2024-05-31T10:42:00Z" w16du:dateUtc="2024-05-31T05:12:00Z">
        <w:r w:rsidR="013AB577" w:rsidRPr="03AF5F67" w:rsidDel="00890A5E">
          <w:rPr>
            <w:rFonts w:ascii="Times New Roman" w:eastAsia="Times New Roman" w:hAnsi="Times New Roman" w:cs="Times New Roman"/>
            <w:color w:val="000000" w:themeColor="text1"/>
            <w:sz w:val="24"/>
            <w:szCs w:val="24"/>
          </w:rPr>
          <w:delText xml:space="preserve">. </w:delText>
        </w:r>
        <w:r w:rsidR="013AB577" w:rsidRPr="03AF5F67" w:rsidDel="00890A5E">
          <w:rPr>
            <w:rFonts w:ascii="Times New Roman" w:eastAsia="Times New Roman" w:hAnsi="Times New Roman" w:cs="Times New Roman"/>
            <w:b/>
            <w:bCs/>
            <w:i/>
            <w:iCs/>
            <w:color w:val="000000" w:themeColor="text1"/>
            <w:sz w:val="24"/>
            <w:szCs w:val="24"/>
          </w:rPr>
          <w:delText>Each biopsy should be placed in a separate vial</w:delText>
        </w:r>
        <w:r w:rsidR="013AB577" w:rsidRPr="03AF5F67" w:rsidDel="00890A5E">
          <w:rPr>
            <w:rFonts w:ascii="Times New Roman" w:eastAsia="Times New Roman" w:hAnsi="Times New Roman" w:cs="Times New Roman"/>
            <w:b/>
            <w:bCs/>
            <w:color w:val="000000" w:themeColor="text1"/>
            <w:sz w:val="24"/>
            <w:szCs w:val="24"/>
          </w:rPr>
          <w:delText xml:space="preserve">. </w:delText>
        </w:r>
      </w:del>
    </w:p>
    <w:p w14:paraId="49E60665" w14:textId="6A9C3A49" w:rsidR="03AF5F67" w:rsidRPr="00890A5E" w:rsidRDefault="03AF5F67">
      <w:pPr>
        <w:pStyle w:val="ListParagraph"/>
        <w:numPr>
          <w:ilvl w:val="0"/>
          <w:numId w:val="21"/>
        </w:numPr>
        <w:spacing w:after="0" w:line="360" w:lineRule="auto"/>
        <w:rPr>
          <w:rFonts w:ascii="Times New Roman" w:eastAsia="Times New Roman" w:hAnsi="Times New Roman" w:cs="Times New Roman"/>
          <w:color w:val="000000" w:themeColor="text1"/>
          <w:sz w:val="24"/>
          <w:szCs w:val="24"/>
          <w:lang w:val="en-GB"/>
        </w:rPr>
        <w:pPrChange w:id="89" w:author="Joydeepa Darlong" w:date="2024-05-31T10:42:00Z" w16du:dateUtc="2024-05-31T05:12:00Z">
          <w:pPr>
            <w:spacing w:after="0" w:line="360" w:lineRule="auto"/>
            <w:ind w:left="720"/>
          </w:pPr>
        </w:pPrChange>
      </w:pPr>
    </w:p>
    <w:p w14:paraId="7113E16F" w14:textId="54584116" w:rsidR="013AB577" w:rsidRDefault="013AB577" w:rsidP="03AF5F67">
      <w:pPr>
        <w:pStyle w:val="ListParagraph"/>
        <w:numPr>
          <w:ilvl w:val="0"/>
          <w:numId w:val="21"/>
        </w:numPr>
        <w:spacing w:after="0" w:line="360" w:lineRule="auto"/>
        <w:rPr>
          <w:rFonts w:ascii="Times New Roman" w:eastAsia="Times New Roman" w:hAnsi="Times New Roman" w:cs="Times New Roman"/>
          <w:color w:val="000000" w:themeColor="text1"/>
          <w:sz w:val="24"/>
          <w:szCs w:val="24"/>
          <w:lang w:val="en-GB"/>
        </w:rPr>
      </w:pPr>
      <w:r w:rsidRPr="03AF5F67">
        <w:rPr>
          <w:rFonts w:ascii="Times New Roman" w:eastAsia="Times New Roman" w:hAnsi="Times New Roman" w:cs="Times New Roman"/>
          <w:color w:val="000000" w:themeColor="text1"/>
          <w:sz w:val="24"/>
          <w:szCs w:val="24"/>
        </w:rPr>
        <w:t xml:space="preserve">A </w:t>
      </w:r>
      <w:proofErr w:type="spellStart"/>
      <w:r w:rsidRPr="03AF5F67">
        <w:rPr>
          <w:rFonts w:ascii="Times New Roman" w:eastAsia="Times New Roman" w:hAnsi="Times New Roman" w:cs="Times New Roman"/>
          <w:color w:val="000000" w:themeColor="text1"/>
          <w:sz w:val="24"/>
          <w:szCs w:val="24"/>
        </w:rPr>
        <w:t>hemostatic</w:t>
      </w:r>
      <w:proofErr w:type="spellEnd"/>
      <w:r w:rsidRPr="03AF5F67">
        <w:rPr>
          <w:rFonts w:ascii="Times New Roman" w:eastAsia="Times New Roman" w:hAnsi="Times New Roman" w:cs="Times New Roman"/>
          <w:color w:val="000000" w:themeColor="text1"/>
          <w:sz w:val="24"/>
          <w:szCs w:val="24"/>
        </w:rPr>
        <w:t xml:space="preserve"> agent should be applied to stop the bleeding and antibiotic ointment to sampling area. For larger biopsies, a suture may be needed. </w:t>
      </w:r>
    </w:p>
    <w:p w14:paraId="711B1102" w14:textId="11BC1EE5" w:rsidR="03AF5F67" w:rsidRDefault="03AF5F67" w:rsidP="03AF5F67">
      <w:pPr>
        <w:ind w:left="720"/>
        <w:rPr>
          <w:rFonts w:ascii="Times New Roman" w:eastAsia="Times New Roman" w:hAnsi="Times New Roman" w:cs="Times New Roman"/>
          <w:color w:val="000000" w:themeColor="text1"/>
          <w:sz w:val="24"/>
          <w:szCs w:val="24"/>
          <w:lang w:val="en-GB"/>
        </w:rPr>
      </w:pPr>
    </w:p>
    <w:p w14:paraId="6998BBD9" w14:textId="5C7883E6" w:rsidR="013AB577" w:rsidDel="0053510A" w:rsidRDefault="013AB577" w:rsidP="03AF5F67">
      <w:pPr>
        <w:pStyle w:val="ListParagraph"/>
        <w:numPr>
          <w:ilvl w:val="0"/>
          <w:numId w:val="21"/>
        </w:numPr>
        <w:spacing w:after="0" w:line="360" w:lineRule="auto"/>
        <w:jc w:val="both"/>
        <w:rPr>
          <w:del w:id="90" w:author="Joydeepa Darlong" w:date="2024-05-31T10:43:00Z" w16du:dateUtc="2024-05-31T05:13:00Z"/>
          <w:rFonts w:ascii="Times New Roman" w:eastAsia="Times New Roman" w:hAnsi="Times New Roman" w:cs="Times New Roman"/>
          <w:color w:val="000000" w:themeColor="text1"/>
          <w:sz w:val="24"/>
          <w:szCs w:val="24"/>
          <w:lang w:val="en-GB"/>
        </w:rPr>
      </w:pPr>
      <w:del w:id="91" w:author="Joydeepa Darlong" w:date="2024-05-31T10:43:00Z" w16du:dateUtc="2024-05-31T05:13:00Z">
        <w:r w:rsidRPr="03AF5F67" w:rsidDel="006319EC">
          <w:rPr>
            <w:rFonts w:ascii="Times New Roman" w:eastAsia="Times New Roman" w:hAnsi="Times New Roman" w:cs="Times New Roman"/>
            <w:color w:val="000000" w:themeColor="text1"/>
            <w:sz w:val="24"/>
            <w:szCs w:val="24"/>
          </w:rPr>
          <w:delText>An an a</w:delText>
        </w:r>
      </w:del>
      <w:ins w:id="92" w:author="Joydeepa Darlong" w:date="2024-05-31T10:43:00Z" w16du:dateUtc="2024-05-31T05:13:00Z">
        <w:r w:rsidR="006319EC">
          <w:rPr>
            <w:rFonts w:ascii="Times New Roman" w:eastAsia="Times New Roman" w:hAnsi="Times New Roman" w:cs="Times New Roman"/>
            <w:color w:val="000000" w:themeColor="text1"/>
            <w:sz w:val="24"/>
            <w:szCs w:val="24"/>
          </w:rPr>
          <w:t>A</w:t>
        </w:r>
      </w:ins>
      <w:r w:rsidRPr="03AF5F67">
        <w:rPr>
          <w:rFonts w:ascii="Times New Roman" w:eastAsia="Times New Roman" w:hAnsi="Times New Roman" w:cs="Times New Roman"/>
          <w:color w:val="000000" w:themeColor="text1"/>
          <w:sz w:val="24"/>
          <w:szCs w:val="24"/>
        </w:rPr>
        <w:t xml:space="preserve">lcohol-resistant marker should be used to label the biopsy vial with an identifier that matches </w:t>
      </w:r>
      <w:r w:rsidRPr="03AF5F67">
        <w:rPr>
          <w:rFonts w:ascii="Times New Roman" w:eastAsia="Times New Roman" w:hAnsi="Times New Roman" w:cs="Times New Roman"/>
          <w:b/>
          <w:bCs/>
          <w:i/>
          <w:iCs/>
          <w:color w:val="000000" w:themeColor="text1"/>
          <w:sz w:val="24"/>
          <w:szCs w:val="24"/>
        </w:rPr>
        <w:t>exactly</w:t>
      </w:r>
      <w:r w:rsidRPr="03AF5F67">
        <w:rPr>
          <w:rFonts w:ascii="Times New Roman" w:eastAsia="Times New Roman" w:hAnsi="Times New Roman" w:cs="Times New Roman"/>
          <w:color w:val="000000" w:themeColor="text1"/>
          <w:sz w:val="24"/>
          <w:szCs w:val="24"/>
        </w:rPr>
        <w:t xml:space="preserve"> what is indicated on the specimen form. </w:t>
      </w:r>
      <w:ins w:id="93" w:author="Joydeepa Darlong" w:date="2024-05-31T10:43:00Z" w16du:dateUtc="2024-05-31T05:13:00Z">
        <w:r w:rsidR="0038347B">
          <w:rPr>
            <w:rFonts w:ascii="Times New Roman" w:eastAsia="Times New Roman" w:hAnsi="Times New Roman" w:cs="Times New Roman"/>
            <w:color w:val="000000" w:themeColor="text1"/>
            <w:sz w:val="24"/>
            <w:szCs w:val="24"/>
          </w:rPr>
          <w:t xml:space="preserve">The screening ID should be </w:t>
        </w:r>
        <w:r w:rsidR="0053510A">
          <w:rPr>
            <w:rFonts w:ascii="Times New Roman" w:eastAsia="Times New Roman" w:hAnsi="Times New Roman" w:cs="Times New Roman"/>
            <w:color w:val="000000" w:themeColor="text1"/>
            <w:sz w:val="24"/>
            <w:szCs w:val="24"/>
          </w:rPr>
          <w:t>labelled on the vials.</w:t>
        </w:r>
      </w:ins>
      <w:del w:id="94" w:author="Joydeepa Darlong" w:date="2024-05-31T10:43:00Z" w16du:dateUtc="2024-05-31T05:13:00Z">
        <w:r w:rsidRPr="03AF5F67" w:rsidDel="0053510A">
          <w:rPr>
            <w:rFonts w:ascii="Times New Roman" w:eastAsia="Times New Roman" w:hAnsi="Times New Roman" w:cs="Times New Roman"/>
            <w:color w:val="000000" w:themeColor="text1"/>
            <w:sz w:val="24"/>
            <w:szCs w:val="24"/>
          </w:rPr>
          <w:delText xml:space="preserve">Check to make sure that each vial is easy to identify with the information provided on the form. </w:delText>
        </w:r>
      </w:del>
    </w:p>
    <w:p w14:paraId="17DD477C" w14:textId="1668F43C" w:rsidR="03AF5F67" w:rsidDel="0053510A" w:rsidRDefault="03AF5F67" w:rsidP="03AF5F67">
      <w:pPr>
        <w:spacing w:after="0" w:line="360" w:lineRule="auto"/>
        <w:rPr>
          <w:del w:id="95" w:author="Joydeepa Darlong" w:date="2024-05-31T10:43:00Z" w16du:dateUtc="2024-05-31T05:13:00Z"/>
          <w:rFonts w:ascii="Times New Roman" w:eastAsia="Times New Roman" w:hAnsi="Times New Roman" w:cs="Times New Roman"/>
          <w:color w:val="000000" w:themeColor="text1"/>
          <w:sz w:val="24"/>
          <w:szCs w:val="24"/>
          <w:lang w:val="en-GB"/>
        </w:rPr>
      </w:pPr>
    </w:p>
    <w:p w14:paraId="4169F5CC" w14:textId="3C4BADF9" w:rsidR="013AB577" w:rsidDel="002D36F7" w:rsidRDefault="013AB577">
      <w:pPr>
        <w:pStyle w:val="ListParagraph"/>
        <w:numPr>
          <w:ilvl w:val="0"/>
          <w:numId w:val="21"/>
        </w:numPr>
        <w:spacing w:after="0" w:line="360" w:lineRule="auto"/>
        <w:jc w:val="both"/>
        <w:rPr>
          <w:del w:id="96" w:author="Joydeepa Darlong" w:date="2024-05-31T10:48:00Z" w16du:dateUtc="2024-05-31T05:18:00Z"/>
          <w:rFonts w:ascii="Times New Roman" w:eastAsia="Times New Roman" w:hAnsi="Times New Roman" w:cs="Times New Roman"/>
          <w:color w:val="000000" w:themeColor="text1"/>
          <w:sz w:val="20"/>
          <w:szCs w:val="20"/>
          <w:lang w:val="en-GB"/>
        </w:rPr>
        <w:pPrChange w:id="97" w:author="Joydeepa Darlong" w:date="2024-05-31T10:43:00Z" w16du:dateUtc="2024-05-31T05:13:00Z">
          <w:pPr>
            <w:spacing w:after="0" w:line="240" w:lineRule="auto"/>
          </w:pPr>
        </w:pPrChange>
      </w:pPr>
      <w:del w:id="98" w:author="Joydeepa Darlong" w:date="2024-05-31T10:48:00Z" w16du:dateUtc="2024-05-31T05:18:00Z">
        <w:r w:rsidRPr="03AF5F67" w:rsidDel="002D36F7">
          <w:rPr>
            <w:rFonts w:ascii="Times New Roman" w:eastAsia="Times New Roman" w:hAnsi="Times New Roman" w:cs="Times New Roman"/>
            <w:b/>
            <w:bCs/>
            <w:i/>
            <w:iCs/>
            <w:color w:val="000000" w:themeColor="text1"/>
            <w:sz w:val="20"/>
            <w:szCs w:val="20"/>
          </w:rPr>
          <w:delText xml:space="preserve">             Required information to include on the form</w:delText>
        </w:r>
        <w:r w:rsidRPr="03AF5F67" w:rsidDel="002D36F7">
          <w:rPr>
            <w:rFonts w:ascii="Times New Roman" w:eastAsia="Times New Roman" w:hAnsi="Times New Roman" w:cs="Times New Roman"/>
            <w:i/>
            <w:iCs/>
            <w:color w:val="000000" w:themeColor="text1"/>
            <w:sz w:val="20"/>
            <w:szCs w:val="20"/>
          </w:rPr>
          <w:delText xml:space="preserve">: </w:delText>
        </w:r>
      </w:del>
    </w:p>
    <w:p w14:paraId="3C58B7E0" w14:textId="6DB076A5" w:rsidR="013AB577" w:rsidDel="002D36F7" w:rsidRDefault="013AB577" w:rsidP="03AF5F67">
      <w:pPr>
        <w:pStyle w:val="ListParagraph"/>
        <w:numPr>
          <w:ilvl w:val="0"/>
          <w:numId w:val="8"/>
        </w:numPr>
        <w:spacing w:beforeAutospacing="1" w:afterAutospacing="1" w:line="240" w:lineRule="auto"/>
        <w:rPr>
          <w:del w:id="99" w:author="Joydeepa Darlong" w:date="2024-05-31T10:48:00Z" w16du:dateUtc="2024-05-31T05:18:00Z"/>
          <w:rFonts w:ascii="Times New Roman" w:eastAsia="Times New Roman" w:hAnsi="Times New Roman" w:cs="Times New Roman"/>
          <w:color w:val="000000" w:themeColor="text1"/>
          <w:sz w:val="20"/>
          <w:szCs w:val="20"/>
          <w:lang w:val="en-GB"/>
        </w:rPr>
      </w:pPr>
      <w:del w:id="100" w:author="Joydeepa Darlong" w:date="2024-05-31T10:48:00Z" w16du:dateUtc="2024-05-31T05:18:00Z">
        <w:r w:rsidRPr="03AF5F67" w:rsidDel="002D36F7">
          <w:rPr>
            <w:rFonts w:ascii="Times New Roman" w:eastAsia="Times New Roman" w:hAnsi="Times New Roman" w:cs="Times New Roman"/>
            <w:i/>
            <w:iCs/>
            <w:color w:val="000000" w:themeColor="text1"/>
            <w:sz w:val="20"/>
            <w:szCs w:val="20"/>
          </w:rPr>
          <w:delText>Patient ID</w:delText>
        </w:r>
      </w:del>
    </w:p>
    <w:p w14:paraId="72BC8BBF" w14:textId="26634C67" w:rsidR="013AB577" w:rsidDel="002D36F7" w:rsidRDefault="013AB577" w:rsidP="03AF5F67">
      <w:pPr>
        <w:pStyle w:val="ListParagraph"/>
        <w:numPr>
          <w:ilvl w:val="0"/>
          <w:numId w:val="8"/>
        </w:numPr>
        <w:spacing w:beforeAutospacing="1" w:afterAutospacing="1" w:line="240" w:lineRule="auto"/>
        <w:rPr>
          <w:del w:id="101" w:author="Joydeepa Darlong" w:date="2024-05-31T10:48:00Z" w16du:dateUtc="2024-05-31T05:18:00Z"/>
          <w:rFonts w:ascii="Times New Roman" w:eastAsia="Times New Roman" w:hAnsi="Times New Roman" w:cs="Times New Roman"/>
          <w:color w:val="000000" w:themeColor="text1"/>
          <w:sz w:val="20"/>
          <w:szCs w:val="20"/>
          <w:lang w:val="en-GB"/>
        </w:rPr>
      </w:pPr>
      <w:del w:id="102" w:author="Joydeepa Darlong" w:date="2024-05-31T10:48:00Z" w16du:dateUtc="2024-05-31T05:18:00Z">
        <w:r w:rsidRPr="03AF5F67" w:rsidDel="002D36F7">
          <w:rPr>
            <w:rFonts w:ascii="Times New Roman" w:eastAsia="Times New Roman" w:hAnsi="Times New Roman" w:cs="Times New Roman"/>
            <w:i/>
            <w:iCs/>
            <w:color w:val="000000" w:themeColor="text1"/>
            <w:sz w:val="20"/>
            <w:szCs w:val="20"/>
          </w:rPr>
          <w:delText>Name of study site</w:delText>
        </w:r>
      </w:del>
    </w:p>
    <w:p w14:paraId="6882F153" w14:textId="49A42BFF" w:rsidR="013AB577" w:rsidDel="002D36F7" w:rsidRDefault="013AB577" w:rsidP="03AF5F67">
      <w:pPr>
        <w:pStyle w:val="ListParagraph"/>
        <w:numPr>
          <w:ilvl w:val="0"/>
          <w:numId w:val="8"/>
        </w:numPr>
        <w:spacing w:beforeAutospacing="1" w:afterAutospacing="1" w:line="240" w:lineRule="auto"/>
        <w:rPr>
          <w:del w:id="103" w:author="Joydeepa Darlong" w:date="2024-05-31T10:48:00Z" w16du:dateUtc="2024-05-31T05:18:00Z"/>
          <w:rFonts w:ascii="Times New Roman" w:eastAsia="Times New Roman" w:hAnsi="Times New Roman" w:cs="Times New Roman"/>
          <w:color w:val="000000" w:themeColor="text1"/>
          <w:sz w:val="20"/>
          <w:szCs w:val="20"/>
          <w:lang w:val="en-GB"/>
        </w:rPr>
      </w:pPr>
      <w:del w:id="104" w:author="Joydeepa Darlong" w:date="2024-05-31T10:48:00Z" w16du:dateUtc="2024-05-31T05:18:00Z">
        <w:r w:rsidRPr="03AF5F67" w:rsidDel="002D36F7">
          <w:rPr>
            <w:rFonts w:ascii="Times New Roman" w:eastAsia="Times New Roman" w:hAnsi="Times New Roman" w:cs="Times New Roman"/>
            <w:i/>
            <w:iCs/>
            <w:color w:val="000000" w:themeColor="text1"/>
            <w:sz w:val="20"/>
            <w:szCs w:val="20"/>
          </w:rPr>
          <w:delText>Date of tissue collection</w:delText>
        </w:r>
      </w:del>
    </w:p>
    <w:p w14:paraId="49BC703A" w14:textId="2A889A50" w:rsidR="013AB577" w:rsidDel="002D36F7" w:rsidRDefault="013AB577" w:rsidP="03AF5F67">
      <w:pPr>
        <w:pStyle w:val="ListParagraph"/>
        <w:numPr>
          <w:ilvl w:val="0"/>
          <w:numId w:val="8"/>
        </w:numPr>
        <w:spacing w:beforeAutospacing="1" w:afterAutospacing="1" w:line="240" w:lineRule="auto"/>
        <w:rPr>
          <w:del w:id="105" w:author="Joydeepa Darlong" w:date="2024-05-31T10:48:00Z" w16du:dateUtc="2024-05-31T05:18:00Z"/>
          <w:rFonts w:ascii="Times New Roman" w:eastAsia="Times New Roman" w:hAnsi="Times New Roman" w:cs="Times New Roman"/>
          <w:color w:val="000000" w:themeColor="text1"/>
          <w:sz w:val="20"/>
          <w:szCs w:val="20"/>
          <w:lang w:val="en-GB"/>
        </w:rPr>
      </w:pPr>
      <w:del w:id="106" w:author="Joydeepa Darlong" w:date="2024-05-31T10:48:00Z" w16du:dateUtc="2024-05-31T05:18:00Z">
        <w:r w:rsidRPr="03AF5F67" w:rsidDel="002D36F7">
          <w:rPr>
            <w:rFonts w:ascii="Times New Roman" w:eastAsia="Times New Roman" w:hAnsi="Times New Roman" w:cs="Times New Roman"/>
            <w:i/>
            <w:iCs/>
            <w:color w:val="000000" w:themeColor="text1"/>
            <w:sz w:val="20"/>
            <w:szCs w:val="20"/>
          </w:rPr>
          <w:delText>Type of lesion</w:delText>
        </w:r>
      </w:del>
    </w:p>
    <w:p w14:paraId="0663F3C4" w14:textId="4839B419" w:rsidR="013AB577" w:rsidDel="002D36F7" w:rsidRDefault="013AB577" w:rsidP="03AF5F67">
      <w:pPr>
        <w:pStyle w:val="ListParagraph"/>
        <w:numPr>
          <w:ilvl w:val="0"/>
          <w:numId w:val="8"/>
        </w:numPr>
        <w:spacing w:beforeAutospacing="1" w:afterAutospacing="1" w:line="240" w:lineRule="auto"/>
        <w:rPr>
          <w:del w:id="107" w:author="Joydeepa Darlong" w:date="2024-05-31T10:48:00Z" w16du:dateUtc="2024-05-31T05:18:00Z"/>
          <w:rFonts w:ascii="Times New Roman" w:eastAsia="Times New Roman" w:hAnsi="Times New Roman" w:cs="Times New Roman"/>
          <w:color w:val="000000" w:themeColor="text1"/>
          <w:sz w:val="20"/>
          <w:szCs w:val="20"/>
          <w:lang w:val="en-GB"/>
        </w:rPr>
      </w:pPr>
      <w:del w:id="108" w:author="Joydeepa Darlong" w:date="2024-05-31T10:48:00Z" w16du:dateUtc="2024-05-31T05:18:00Z">
        <w:r w:rsidRPr="03AF5F67" w:rsidDel="002D36F7">
          <w:rPr>
            <w:rFonts w:ascii="Times New Roman" w:eastAsia="Times New Roman" w:hAnsi="Times New Roman" w:cs="Times New Roman"/>
            <w:i/>
            <w:iCs/>
            <w:color w:val="000000" w:themeColor="text1"/>
            <w:sz w:val="20"/>
            <w:szCs w:val="20"/>
          </w:rPr>
          <w:delText>Any other important information</w:delText>
        </w:r>
      </w:del>
    </w:p>
    <w:p w14:paraId="7A8DB8DF" w14:textId="59E33694" w:rsidR="03AF5F67" w:rsidRDefault="03AF5F67" w:rsidP="03AF5F67">
      <w:pPr>
        <w:spacing w:beforeAutospacing="1" w:afterAutospacing="1" w:line="240" w:lineRule="auto"/>
        <w:ind w:left="1440"/>
        <w:rPr>
          <w:rFonts w:ascii="Times New Roman" w:eastAsia="Times New Roman" w:hAnsi="Times New Roman" w:cs="Times New Roman"/>
          <w:color w:val="000000" w:themeColor="text1"/>
          <w:sz w:val="20"/>
          <w:szCs w:val="20"/>
          <w:lang w:val="en-GB"/>
        </w:rPr>
      </w:pPr>
    </w:p>
    <w:p w14:paraId="78E0C16C" w14:textId="767BCECC" w:rsidR="013AB577" w:rsidRDefault="013AB577" w:rsidP="03AF5F67">
      <w:pPr>
        <w:pStyle w:val="ListParagraph"/>
        <w:numPr>
          <w:ilvl w:val="0"/>
          <w:numId w:val="3"/>
        </w:numPr>
        <w:spacing w:beforeAutospacing="1" w:afterAutospacing="1" w:line="360" w:lineRule="auto"/>
        <w:rPr>
          <w:rFonts w:ascii="Times New Roman" w:eastAsia="Times New Roman" w:hAnsi="Times New Roman" w:cs="Times New Roman"/>
          <w:color w:val="000000" w:themeColor="text1"/>
          <w:sz w:val="24"/>
          <w:szCs w:val="24"/>
          <w:lang w:val="en-GB"/>
        </w:rPr>
      </w:pPr>
      <w:r w:rsidRPr="03AF5F67">
        <w:rPr>
          <w:rFonts w:ascii="Times New Roman" w:eastAsia="Times New Roman" w:hAnsi="Times New Roman" w:cs="Times New Roman"/>
          <w:color w:val="000000" w:themeColor="text1"/>
          <w:sz w:val="24"/>
          <w:szCs w:val="24"/>
        </w:rPr>
        <w:t xml:space="preserve"> </w:t>
      </w:r>
      <w:del w:id="109" w:author="Joydeepa Darlong" w:date="2024-05-31T10:47:00Z" w16du:dateUtc="2024-05-31T05:17:00Z">
        <w:r w:rsidRPr="03AF5F67" w:rsidDel="0090263F">
          <w:rPr>
            <w:rFonts w:ascii="Times New Roman" w:eastAsia="Times New Roman" w:hAnsi="Times New Roman" w:cs="Times New Roman"/>
            <w:color w:val="000000" w:themeColor="text1"/>
            <w:sz w:val="24"/>
            <w:szCs w:val="24"/>
          </w:rPr>
          <w:delText>A thin layer of Parafilm should be added around the vial covering the seal.</w:delText>
        </w:r>
      </w:del>
    </w:p>
    <w:p w14:paraId="5D9D2BDF" w14:textId="64E77002" w:rsidR="013AB577" w:rsidRDefault="013AB577" w:rsidP="03AF5F67">
      <w:pPr>
        <w:pStyle w:val="ListParagraph"/>
        <w:numPr>
          <w:ilvl w:val="0"/>
          <w:numId w:val="3"/>
        </w:numPr>
        <w:spacing w:after="0" w:line="360" w:lineRule="auto"/>
        <w:rPr>
          <w:rFonts w:ascii="Times New Roman" w:eastAsia="Times New Roman" w:hAnsi="Times New Roman" w:cs="Times New Roman"/>
          <w:color w:val="000000" w:themeColor="text1"/>
          <w:sz w:val="24"/>
          <w:szCs w:val="24"/>
          <w:lang w:val="en-GB"/>
        </w:rPr>
      </w:pPr>
      <w:r w:rsidRPr="03AF5F67">
        <w:rPr>
          <w:rFonts w:ascii="Times New Roman" w:eastAsia="Times New Roman" w:hAnsi="Times New Roman" w:cs="Times New Roman"/>
          <w:color w:val="000000" w:themeColor="text1"/>
          <w:sz w:val="24"/>
          <w:szCs w:val="24"/>
        </w:rPr>
        <w:t>About 3 inches of newspaper or bubble wrap can be used to ensure that the vials are safely shipped to TLM Shahdara.</w:t>
      </w:r>
    </w:p>
    <w:p w14:paraId="7AA0B1B0" w14:textId="419ADD06" w:rsidR="013AB577" w:rsidRDefault="013AB577" w:rsidP="03AF5F67">
      <w:pPr>
        <w:spacing w:line="360" w:lineRule="auto"/>
        <w:jc w:val="both"/>
        <w:rPr>
          <w:rFonts w:ascii="Times New Roman" w:eastAsia="Times New Roman" w:hAnsi="Times New Roman" w:cs="Times New Roman"/>
          <w:i/>
          <w:iCs/>
          <w:color w:val="000000" w:themeColor="text1"/>
          <w:sz w:val="24"/>
          <w:szCs w:val="24"/>
          <w:highlight w:val="yellow"/>
          <w:u w:val="single"/>
        </w:rPr>
      </w:pPr>
      <w:r w:rsidRPr="03AF5F67">
        <w:rPr>
          <w:rFonts w:ascii="Times New Roman" w:eastAsia="Times New Roman" w:hAnsi="Times New Roman" w:cs="Times New Roman"/>
          <w:i/>
          <w:iCs/>
          <w:color w:val="000000" w:themeColor="text1"/>
          <w:sz w:val="24"/>
          <w:szCs w:val="24"/>
          <w:highlight w:val="yellow"/>
        </w:rPr>
        <w:t>4.4</w:t>
      </w:r>
      <w:r>
        <w:tab/>
      </w:r>
      <w:r w:rsidRPr="03AF5F67">
        <w:rPr>
          <w:rFonts w:ascii="Times New Roman" w:eastAsia="Times New Roman" w:hAnsi="Times New Roman" w:cs="Times New Roman"/>
          <w:i/>
          <w:iCs/>
          <w:color w:val="000000" w:themeColor="text1"/>
          <w:sz w:val="24"/>
          <w:szCs w:val="24"/>
          <w:highlight w:val="yellow"/>
        </w:rPr>
        <w:t>Molecula</w:t>
      </w:r>
      <w:ins w:id="110" w:author="Joydeepa Darlong" w:date="2024-05-31T10:49:00Z" w16du:dateUtc="2024-05-31T05:19:00Z">
        <w:r w:rsidR="002A7861">
          <w:rPr>
            <w:rFonts w:ascii="Times New Roman" w:eastAsia="Times New Roman" w:hAnsi="Times New Roman" w:cs="Times New Roman"/>
            <w:i/>
            <w:iCs/>
            <w:color w:val="000000" w:themeColor="text1"/>
            <w:sz w:val="24"/>
            <w:szCs w:val="24"/>
            <w:highlight w:val="yellow"/>
          </w:rPr>
          <w:t>r</w:t>
        </w:r>
      </w:ins>
      <w:del w:id="111" w:author="Joydeepa Darlong" w:date="2024-05-31T10:49:00Z" w16du:dateUtc="2024-05-31T05:19:00Z">
        <w:r w:rsidRPr="03AF5F67" w:rsidDel="002A7861">
          <w:rPr>
            <w:rFonts w:ascii="Times New Roman" w:eastAsia="Times New Roman" w:hAnsi="Times New Roman" w:cs="Times New Roman"/>
            <w:i/>
            <w:iCs/>
            <w:color w:val="000000" w:themeColor="text1"/>
            <w:sz w:val="24"/>
            <w:szCs w:val="24"/>
            <w:highlight w:val="yellow"/>
          </w:rPr>
          <w:delText>t</w:delText>
        </w:r>
      </w:del>
      <w:r w:rsidRPr="03AF5F67">
        <w:rPr>
          <w:rFonts w:ascii="Times New Roman" w:eastAsia="Times New Roman" w:hAnsi="Times New Roman" w:cs="Times New Roman"/>
          <w:i/>
          <w:iCs/>
          <w:color w:val="000000" w:themeColor="text1"/>
          <w:sz w:val="24"/>
          <w:szCs w:val="24"/>
          <w:highlight w:val="yellow"/>
        </w:rPr>
        <w:t xml:space="preserve"> Viability Assay</w:t>
      </w:r>
    </w:p>
    <w:p w14:paraId="3ACA4635" w14:textId="08A98C8E" w:rsidR="013AB577" w:rsidRDefault="013AB577" w:rsidP="03AF5F67">
      <w:pPr>
        <w:pStyle w:val="ListParagraph"/>
        <w:numPr>
          <w:ilvl w:val="0"/>
          <w:numId w:val="1"/>
        </w:numPr>
        <w:spacing w:line="360" w:lineRule="auto"/>
        <w:jc w:val="both"/>
        <w:rPr>
          <w:rFonts w:ascii="Times New Roman" w:eastAsia="Times New Roman" w:hAnsi="Times New Roman" w:cs="Times New Roman"/>
          <w:sz w:val="24"/>
          <w:szCs w:val="24"/>
        </w:rPr>
      </w:pPr>
      <w:r w:rsidRPr="03AF5F67">
        <w:rPr>
          <w:rFonts w:ascii="Times New Roman" w:eastAsia="Times New Roman" w:hAnsi="Times New Roman" w:cs="Times New Roman"/>
          <w:b/>
          <w:bCs/>
          <w:color w:val="000000" w:themeColor="text1"/>
          <w:sz w:val="24"/>
          <w:szCs w:val="24"/>
        </w:rPr>
        <w:t>RNA Extraction:</w:t>
      </w:r>
      <w:r w:rsidRPr="03AF5F67">
        <w:rPr>
          <w:rFonts w:ascii="Times New Roman" w:eastAsia="Times New Roman" w:hAnsi="Times New Roman" w:cs="Times New Roman"/>
          <w:color w:val="000000" w:themeColor="text1"/>
          <w:sz w:val="24"/>
          <w:szCs w:val="24"/>
        </w:rPr>
        <w:t xml:space="preserve"> Extraction of RNA from tissue using </w:t>
      </w:r>
      <w:proofErr w:type="spellStart"/>
      <w:r w:rsidRPr="03AF5F67">
        <w:rPr>
          <w:rFonts w:ascii="Times New Roman" w:eastAsia="Times New Roman" w:hAnsi="Times New Roman" w:cs="Times New Roman"/>
          <w:color w:val="000000" w:themeColor="text1"/>
          <w:sz w:val="24"/>
          <w:szCs w:val="24"/>
        </w:rPr>
        <w:t>trizol</w:t>
      </w:r>
      <w:proofErr w:type="spellEnd"/>
      <w:r w:rsidRPr="03AF5F67">
        <w:rPr>
          <w:rFonts w:ascii="Times New Roman" w:eastAsia="Times New Roman" w:hAnsi="Times New Roman" w:cs="Times New Roman"/>
          <w:color w:val="000000" w:themeColor="text1"/>
          <w:sz w:val="24"/>
          <w:szCs w:val="24"/>
        </w:rPr>
        <w:t xml:space="preserve"> method </w:t>
      </w:r>
      <w:r w:rsidRPr="03AF5F67">
        <w:rPr>
          <w:rFonts w:ascii="Times New Roman" w:eastAsia="Times New Roman" w:hAnsi="Times New Roman" w:cs="Times New Roman"/>
          <w:sz w:val="24"/>
          <w:szCs w:val="24"/>
        </w:rPr>
        <w:t>or RNA extraction Kit (Qiagen).</w:t>
      </w:r>
    </w:p>
    <w:p w14:paraId="181AB35F" w14:textId="521486CF" w:rsidR="013AB577" w:rsidRDefault="013AB577" w:rsidP="03AF5F67">
      <w:pPr>
        <w:pStyle w:val="ListParagraph"/>
        <w:numPr>
          <w:ilvl w:val="0"/>
          <w:numId w:val="1"/>
        </w:numPr>
        <w:spacing w:line="360" w:lineRule="auto"/>
        <w:jc w:val="both"/>
        <w:rPr>
          <w:rFonts w:ascii="Times New Roman" w:eastAsia="Times New Roman" w:hAnsi="Times New Roman" w:cs="Times New Roman"/>
          <w:sz w:val="24"/>
          <w:szCs w:val="24"/>
        </w:rPr>
      </w:pPr>
      <w:r w:rsidRPr="03AF5F67">
        <w:rPr>
          <w:rFonts w:ascii="Times New Roman" w:eastAsia="Times New Roman" w:hAnsi="Times New Roman" w:cs="Times New Roman"/>
          <w:sz w:val="24"/>
          <w:szCs w:val="24"/>
        </w:rPr>
        <w:t>RNA samples will be quantified by Qubit Fluorometer.</w:t>
      </w:r>
    </w:p>
    <w:p w14:paraId="75F2375F" w14:textId="62F9DE57" w:rsidR="30CA41B6" w:rsidRDefault="30CA41B6" w:rsidP="03AF5F67">
      <w:pPr>
        <w:pStyle w:val="ListParagraph"/>
        <w:numPr>
          <w:ilvl w:val="0"/>
          <w:numId w:val="1"/>
        </w:numPr>
        <w:spacing w:line="360" w:lineRule="auto"/>
        <w:jc w:val="both"/>
        <w:rPr>
          <w:rFonts w:ascii="Times New Roman" w:eastAsia="Times New Roman" w:hAnsi="Times New Roman" w:cs="Times New Roman"/>
          <w:sz w:val="24"/>
          <w:szCs w:val="24"/>
        </w:rPr>
      </w:pPr>
      <w:r w:rsidRPr="03AF5F67">
        <w:rPr>
          <w:rFonts w:ascii="Times New Roman" w:eastAsia="Times New Roman" w:hAnsi="Times New Roman" w:cs="Times New Roman"/>
          <w:sz w:val="24"/>
          <w:szCs w:val="24"/>
        </w:rPr>
        <w:t>cDNA will be prepared.</w:t>
      </w:r>
    </w:p>
    <w:p w14:paraId="57124226" w14:textId="7613CED1" w:rsidR="30CA41B6" w:rsidRDefault="30CA41B6" w:rsidP="03AF5F67">
      <w:pPr>
        <w:pStyle w:val="ListParagraph"/>
        <w:numPr>
          <w:ilvl w:val="0"/>
          <w:numId w:val="1"/>
        </w:numPr>
        <w:spacing w:line="360" w:lineRule="auto"/>
        <w:jc w:val="both"/>
        <w:rPr>
          <w:rFonts w:ascii="Times New Roman" w:eastAsia="Times New Roman" w:hAnsi="Times New Roman" w:cs="Times New Roman"/>
          <w:sz w:val="24"/>
          <w:szCs w:val="24"/>
        </w:rPr>
      </w:pPr>
      <w:r w:rsidRPr="03AF5F67">
        <w:rPr>
          <w:rFonts w:ascii="Times New Roman" w:eastAsia="Times New Roman" w:hAnsi="Times New Roman" w:cs="Times New Roman"/>
          <w:sz w:val="24"/>
          <w:szCs w:val="24"/>
        </w:rPr>
        <w:t xml:space="preserve">qPCR will be done for the amplification of 16S rRNA, </w:t>
      </w:r>
      <w:proofErr w:type="spellStart"/>
      <w:r w:rsidR="0684A150" w:rsidRPr="03AF5F67">
        <w:rPr>
          <w:rFonts w:ascii="Times New Roman" w:eastAsia="Times New Roman" w:hAnsi="Times New Roman" w:cs="Times New Roman"/>
          <w:sz w:val="24"/>
          <w:szCs w:val="24"/>
        </w:rPr>
        <w:t>esxA</w:t>
      </w:r>
      <w:proofErr w:type="spellEnd"/>
      <w:r w:rsidR="0684A150" w:rsidRPr="03AF5F67">
        <w:rPr>
          <w:rFonts w:ascii="Times New Roman" w:eastAsia="Times New Roman" w:hAnsi="Times New Roman" w:cs="Times New Roman"/>
          <w:sz w:val="24"/>
          <w:szCs w:val="24"/>
        </w:rPr>
        <w:t xml:space="preserve"> and hsp</w:t>
      </w:r>
      <w:r w:rsidR="2DF7CD97" w:rsidRPr="03AF5F67">
        <w:rPr>
          <w:rFonts w:ascii="Times New Roman" w:eastAsia="Times New Roman" w:hAnsi="Times New Roman" w:cs="Times New Roman"/>
          <w:sz w:val="24"/>
          <w:szCs w:val="24"/>
        </w:rPr>
        <w:t xml:space="preserve">18 gene to check the viable load of </w:t>
      </w:r>
      <w:r w:rsidR="2DF7CD97" w:rsidRPr="03AF5F67">
        <w:rPr>
          <w:rFonts w:ascii="Times New Roman" w:eastAsia="Times New Roman" w:hAnsi="Times New Roman" w:cs="Times New Roman"/>
          <w:i/>
          <w:iCs/>
          <w:sz w:val="24"/>
          <w:szCs w:val="24"/>
        </w:rPr>
        <w:t>M. leprae</w:t>
      </w:r>
      <w:r w:rsidR="2DF7CD97" w:rsidRPr="03AF5F67">
        <w:rPr>
          <w:rFonts w:ascii="Times New Roman" w:eastAsia="Times New Roman" w:hAnsi="Times New Roman" w:cs="Times New Roman"/>
          <w:sz w:val="24"/>
          <w:szCs w:val="24"/>
        </w:rPr>
        <w:t>.</w:t>
      </w:r>
    </w:p>
    <w:p w14:paraId="3A71F658" w14:textId="727EBFA9" w:rsidR="2DF7CD97" w:rsidRDefault="2DF7CD97" w:rsidP="03AF5F67">
      <w:pPr>
        <w:pStyle w:val="ListParagraph"/>
        <w:numPr>
          <w:ilvl w:val="0"/>
          <w:numId w:val="1"/>
        </w:numPr>
        <w:spacing w:line="360" w:lineRule="auto"/>
        <w:jc w:val="both"/>
        <w:rPr>
          <w:rFonts w:ascii="Times New Roman" w:eastAsia="Times New Roman" w:hAnsi="Times New Roman" w:cs="Times New Roman"/>
          <w:sz w:val="24"/>
          <w:szCs w:val="24"/>
        </w:rPr>
      </w:pPr>
      <w:r w:rsidRPr="03AF5F67">
        <w:rPr>
          <w:rFonts w:ascii="Times New Roman" w:eastAsia="Times New Roman" w:hAnsi="Times New Roman" w:cs="Times New Roman"/>
          <w:sz w:val="24"/>
          <w:szCs w:val="24"/>
        </w:rPr>
        <w:t>Absolute quantification will be done to calculate the copy number of each gene.</w:t>
      </w:r>
    </w:p>
    <w:p w14:paraId="44E5C561" w14:textId="4AD2131A" w:rsidR="2DF7CD97" w:rsidRDefault="2DF7CD97" w:rsidP="03AF5F67">
      <w:pPr>
        <w:pStyle w:val="ListParagraph"/>
        <w:spacing w:line="360" w:lineRule="auto"/>
        <w:jc w:val="both"/>
        <w:rPr>
          <w:ins w:id="112" w:author="Joydeepa Darlong" w:date="2024-05-31T10:46:00Z" w16du:dateUtc="2024-05-31T05:16:00Z"/>
          <w:rFonts w:ascii="Times New Roman" w:eastAsia="Times New Roman" w:hAnsi="Times New Roman" w:cs="Times New Roman"/>
          <w:sz w:val="24"/>
          <w:szCs w:val="24"/>
        </w:rPr>
      </w:pPr>
      <w:del w:id="113" w:author="Joydeepa Darlong" w:date="2024-05-31T10:46:00Z" w16du:dateUtc="2024-05-31T05:16:00Z">
        <w:r w:rsidRPr="03AF5F67" w:rsidDel="00287EC2">
          <w:rPr>
            <w:rFonts w:ascii="Times New Roman" w:eastAsia="Times New Roman" w:hAnsi="Times New Roman" w:cs="Times New Roman"/>
            <w:sz w:val="24"/>
            <w:szCs w:val="24"/>
          </w:rPr>
          <w:delText xml:space="preserve"> </w:delText>
        </w:r>
        <w:r w:rsidR="30CA41B6" w:rsidRPr="03AF5F67" w:rsidDel="00287EC2">
          <w:rPr>
            <w:rFonts w:ascii="Times New Roman" w:eastAsia="Times New Roman" w:hAnsi="Times New Roman" w:cs="Times New Roman"/>
            <w:sz w:val="24"/>
            <w:szCs w:val="24"/>
          </w:rPr>
          <w:delText xml:space="preserve"> </w:delText>
        </w:r>
      </w:del>
    </w:p>
    <w:p w14:paraId="4358CBCB" w14:textId="1D7BED14" w:rsidR="00287EC2" w:rsidRDefault="00287EC2" w:rsidP="03AF5F67">
      <w:pPr>
        <w:pStyle w:val="ListParagraph"/>
        <w:spacing w:line="360" w:lineRule="auto"/>
        <w:jc w:val="both"/>
        <w:rPr>
          <w:rFonts w:ascii="Times New Roman" w:eastAsia="Times New Roman" w:hAnsi="Times New Roman" w:cs="Times New Roman"/>
          <w:sz w:val="24"/>
          <w:szCs w:val="24"/>
        </w:rPr>
      </w:pPr>
      <w:ins w:id="114" w:author="Joydeepa Darlong" w:date="2024-05-31T10:46:00Z" w16du:dateUtc="2024-05-31T05:16:00Z">
        <w:r>
          <w:rPr>
            <w:rFonts w:ascii="Times New Roman" w:eastAsia="Times New Roman" w:hAnsi="Times New Roman" w:cs="Times New Roman"/>
            <w:sz w:val="24"/>
            <w:szCs w:val="24"/>
          </w:rPr>
          <w:t xml:space="preserve">The following table must be completed and sent along with the transported samples each time of transport. </w:t>
        </w:r>
      </w:ins>
    </w:p>
    <w:tbl>
      <w:tblPr>
        <w:tblStyle w:val="TableGrid"/>
        <w:tblW w:w="0" w:type="auto"/>
        <w:tblLook w:val="04A0" w:firstRow="1" w:lastRow="0" w:firstColumn="1" w:lastColumn="0" w:noHBand="0" w:noVBand="1"/>
        <w:tblPrChange w:id="115" w:author="Joydeepa Darlong" w:date="2024-05-31T10:45:00Z" w16du:dateUtc="2024-05-31T05:15:00Z">
          <w:tblPr>
            <w:tblStyle w:val="TableGrid"/>
            <w:tblW w:w="0" w:type="auto"/>
            <w:tblLook w:val="04A0" w:firstRow="1" w:lastRow="0" w:firstColumn="1" w:lastColumn="0" w:noHBand="0" w:noVBand="1"/>
          </w:tblPr>
        </w:tblPrChange>
      </w:tblPr>
      <w:tblGrid>
        <w:gridCol w:w="2037"/>
        <w:gridCol w:w="2037"/>
        <w:gridCol w:w="2471"/>
        <w:gridCol w:w="2471"/>
        <w:tblGridChange w:id="116">
          <w:tblGrid>
            <w:gridCol w:w="2037"/>
            <w:gridCol w:w="769"/>
            <w:gridCol w:w="1268"/>
            <w:gridCol w:w="1538"/>
            <w:gridCol w:w="933"/>
            <w:gridCol w:w="2172"/>
            <w:gridCol w:w="299"/>
            <w:gridCol w:w="2806"/>
          </w:tblGrid>
        </w:tblGridChange>
      </w:tblGrid>
      <w:tr w:rsidR="001B4129" w14:paraId="19E0DF24" w14:textId="77777777" w:rsidTr="001B4129">
        <w:tc>
          <w:tcPr>
            <w:tcW w:w="2037" w:type="dxa"/>
            <w:tcPrChange w:id="117" w:author="Joydeepa Darlong" w:date="2024-05-31T10:45:00Z" w16du:dateUtc="2024-05-31T05:15:00Z">
              <w:tcPr>
                <w:tcW w:w="2806" w:type="dxa"/>
                <w:gridSpan w:val="2"/>
              </w:tcPr>
            </w:tcPrChange>
          </w:tcPr>
          <w:p w14:paraId="4F121243" w14:textId="704E567A" w:rsidR="001B4129" w:rsidRDefault="008F0629" w:rsidP="03AF5F67">
            <w:pPr>
              <w:spacing w:line="360" w:lineRule="auto"/>
              <w:rPr>
                <w:rFonts w:ascii="Times New Roman" w:eastAsia="Times New Roman" w:hAnsi="Times New Roman" w:cs="Times New Roman"/>
                <w:b/>
                <w:bCs/>
                <w:sz w:val="24"/>
                <w:szCs w:val="24"/>
                <w:highlight w:val="yellow"/>
                <w:lang w:val="en-GB" w:eastAsia="en-GB"/>
              </w:rPr>
            </w:pPr>
            <w:ins w:id="118" w:author="Joydeepa Darlong" w:date="2024-05-31T10:45:00Z" w16du:dateUtc="2024-05-31T05:15:00Z">
              <w:r>
                <w:rPr>
                  <w:rFonts w:ascii="Times New Roman" w:eastAsia="Times New Roman" w:hAnsi="Times New Roman" w:cs="Times New Roman"/>
                  <w:b/>
                  <w:bCs/>
                  <w:sz w:val="24"/>
                  <w:szCs w:val="24"/>
                  <w:highlight w:val="yellow"/>
                  <w:lang w:val="en-GB" w:eastAsia="en-GB"/>
                </w:rPr>
                <w:t>Sc</w:t>
              </w:r>
            </w:ins>
            <w:ins w:id="119" w:author="Joydeepa Darlong" w:date="2024-05-31T10:46:00Z" w16du:dateUtc="2024-05-31T05:16:00Z">
              <w:r>
                <w:rPr>
                  <w:rFonts w:ascii="Times New Roman" w:eastAsia="Times New Roman" w:hAnsi="Times New Roman" w:cs="Times New Roman"/>
                  <w:b/>
                  <w:bCs/>
                  <w:sz w:val="24"/>
                  <w:szCs w:val="24"/>
                  <w:highlight w:val="yellow"/>
                  <w:lang w:val="en-GB" w:eastAsia="en-GB"/>
                </w:rPr>
                <w:t xml:space="preserve">reening ID </w:t>
              </w:r>
            </w:ins>
          </w:p>
        </w:tc>
        <w:tc>
          <w:tcPr>
            <w:tcW w:w="2037" w:type="dxa"/>
            <w:tcPrChange w:id="120" w:author="Joydeepa Darlong" w:date="2024-05-31T10:45:00Z" w16du:dateUtc="2024-05-31T05:15:00Z">
              <w:tcPr>
                <w:tcW w:w="2806" w:type="dxa"/>
                <w:gridSpan w:val="2"/>
              </w:tcPr>
            </w:tcPrChange>
          </w:tcPr>
          <w:p w14:paraId="63C7DC72" w14:textId="2DA1863B" w:rsidR="001B4129" w:rsidRDefault="00CC057E" w:rsidP="03AF5F67">
            <w:pPr>
              <w:spacing w:line="360" w:lineRule="auto"/>
              <w:rPr>
                <w:rFonts w:ascii="Times New Roman" w:eastAsia="Times New Roman" w:hAnsi="Times New Roman" w:cs="Times New Roman"/>
                <w:b/>
                <w:bCs/>
                <w:sz w:val="24"/>
                <w:szCs w:val="24"/>
                <w:highlight w:val="yellow"/>
                <w:lang w:val="en-GB" w:eastAsia="en-GB"/>
              </w:rPr>
            </w:pPr>
            <w:ins w:id="121" w:author="Joydeepa Darlong" w:date="2024-05-31T10:45:00Z" w16du:dateUtc="2024-05-31T05:15:00Z">
              <w:r>
                <w:rPr>
                  <w:rFonts w:ascii="Times New Roman" w:eastAsia="Times New Roman" w:hAnsi="Times New Roman" w:cs="Times New Roman"/>
                  <w:b/>
                  <w:bCs/>
                  <w:sz w:val="24"/>
                  <w:szCs w:val="24"/>
                  <w:highlight w:val="yellow"/>
                  <w:lang w:val="en-GB" w:eastAsia="en-GB"/>
                </w:rPr>
                <w:t>Date sent</w:t>
              </w:r>
            </w:ins>
          </w:p>
        </w:tc>
        <w:tc>
          <w:tcPr>
            <w:tcW w:w="2471" w:type="dxa"/>
            <w:tcPrChange w:id="122" w:author="Joydeepa Darlong" w:date="2024-05-31T10:45:00Z" w16du:dateUtc="2024-05-31T05:15:00Z">
              <w:tcPr>
                <w:tcW w:w="3105" w:type="dxa"/>
                <w:gridSpan w:val="2"/>
              </w:tcPr>
            </w:tcPrChange>
          </w:tcPr>
          <w:p w14:paraId="47040088" w14:textId="3FF2E1A9" w:rsidR="001B4129" w:rsidRDefault="001B4129" w:rsidP="03AF5F67">
            <w:pPr>
              <w:spacing w:line="360" w:lineRule="auto"/>
              <w:rPr>
                <w:rFonts w:ascii="Times New Roman" w:eastAsia="Times New Roman" w:hAnsi="Times New Roman" w:cs="Times New Roman"/>
                <w:b/>
                <w:bCs/>
                <w:sz w:val="24"/>
                <w:szCs w:val="24"/>
                <w:highlight w:val="yellow"/>
                <w:lang w:val="en-GB" w:eastAsia="en-GB"/>
              </w:rPr>
            </w:pPr>
            <w:r>
              <w:rPr>
                <w:rFonts w:ascii="Times New Roman" w:eastAsia="Times New Roman" w:hAnsi="Times New Roman" w:cs="Times New Roman"/>
                <w:b/>
                <w:bCs/>
                <w:sz w:val="24"/>
                <w:szCs w:val="24"/>
                <w:highlight w:val="yellow"/>
                <w:lang w:val="en-GB" w:eastAsia="en-GB"/>
              </w:rPr>
              <w:t>Sample sent for HP</w:t>
            </w:r>
          </w:p>
        </w:tc>
        <w:tc>
          <w:tcPr>
            <w:tcW w:w="2471" w:type="dxa"/>
            <w:tcPrChange w:id="123" w:author="Joydeepa Darlong" w:date="2024-05-31T10:45:00Z" w16du:dateUtc="2024-05-31T05:15:00Z">
              <w:tcPr>
                <w:tcW w:w="3105" w:type="dxa"/>
                <w:gridSpan w:val="2"/>
              </w:tcPr>
            </w:tcPrChange>
          </w:tcPr>
          <w:p w14:paraId="7F953360" w14:textId="407D0A69" w:rsidR="001B4129" w:rsidRDefault="001B4129" w:rsidP="03AF5F67">
            <w:pPr>
              <w:spacing w:line="360" w:lineRule="auto"/>
              <w:rPr>
                <w:rFonts w:ascii="Times New Roman" w:eastAsia="Times New Roman" w:hAnsi="Times New Roman" w:cs="Times New Roman"/>
                <w:b/>
                <w:bCs/>
                <w:sz w:val="24"/>
                <w:szCs w:val="24"/>
                <w:highlight w:val="yellow"/>
                <w:lang w:val="en-GB" w:eastAsia="en-GB"/>
              </w:rPr>
            </w:pPr>
            <w:r>
              <w:rPr>
                <w:rFonts w:ascii="Times New Roman" w:eastAsia="Times New Roman" w:hAnsi="Times New Roman" w:cs="Times New Roman"/>
                <w:b/>
                <w:bCs/>
                <w:sz w:val="24"/>
                <w:szCs w:val="24"/>
                <w:highlight w:val="yellow"/>
                <w:lang w:val="en-GB" w:eastAsia="en-GB"/>
              </w:rPr>
              <w:t>Sample sent for MVA</w:t>
            </w:r>
          </w:p>
        </w:tc>
      </w:tr>
      <w:tr w:rsidR="001B4129" w14:paraId="79AE1A46" w14:textId="77777777" w:rsidTr="001B4129">
        <w:tc>
          <w:tcPr>
            <w:tcW w:w="2037" w:type="dxa"/>
            <w:tcPrChange w:id="124" w:author="Joydeepa Darlong" w:date="2024-05-31T10:45:00Z" w16du:dateUtc="2024-05-31T05:15:00Z">
              <w:tcPr>
                <w:tcW w:w="2806" w:type="dxa"/>
                <w:gridSpan w:val="2"/>
              </w:tcPr>
            </w:tcPrChange>
          </w:tcPr>
          <w:p w14:paraId="151A78F8" w14:textId="77777777" w:rsidR="001B4129" w:rsidRDefault="001B4129" w:rsidP="03AF5F67">
            <w:pPr>
              <w:spacing w:line="360" w:lineRule="auto"/>
              <w:rPr>
                <w:rFonts w:ascii="Times New Roman" w:eastAsia="Times New Roman" w:hAnsi="Times New Roman" w:cs="Times New Roman"/>
                <w:b/>
                <w:bCs/>
                <w:sz w:val="24"/>
                <w:szCs w:val="24"/>
                <w:highlight w:val="yellow"/>
                <w:lang w:val="en-GB" w:eastAsia="en-GB"/>
              </w:rPr>
            </w:pPr>
          </w:p>
        </w:tc>
        <w:tc>
          <w:tcPr>
            <w:tcW w:w="2037" w:type="dxa"/>
            <w:tcPrChange w:id="125" w:author="Joydeepa Darlong" w:date="2024-05-31T10:45:00Z" w16du:dateUtc="2024-05-31T05:15:00Z">
              <w:tcPr>
                <w:tcW w:w="2806" w:type="dxa"/>
                <w:gridSpan w:val="2"/>
              </w:tcPr>
            </w:tcPrChange>
          </w:tcPr>
          <w:p w14:paraId="47ADE1C9" w14:textId="79177CC5" w:rsidR="001B4129" w:rsidRDefault="001B4129" w:rsidP="03AF5F67">
            <w:pPr>
              <w:spacing w:line="360" w:lineRule="auto"/>
              <w:rPr>
                <w:rFonts w:ascii="Times New Roman" w:eastAsia="Times New Roman" w:hAnsi="Times New Roman" w:cs="Times New Roman"/>
                <w:b/>
                <w:bCs/>
                <w:sz w:val="24"/>
                <w:szCs w:val="24"/>
                <w:highlight w:val="yellow"/>
                <w:lang w:val="en-GB" w:eastAsia="en-GB"/>
              </w:rPr>
            </w:pPr>
          </w:p>
        </w:tc>
        <w:tc>
          <w:tcPr>
            <w:tcW w:w="2471" w:type="dxa"/>
            <w:tcPrChange w:id="126" w:author="Joydeepa Darlong" w:date="2024-05-31T10:45:00Z" w16du:dateUtc="2024-05-31T05:15:00Z">
              <w:tcPr>
                <w:tcW w:w="3105" w:type="dxa"/>
                <w:gridSpan w:val="2"/>
              </w:tcPr>
            </w:tcPrChange>
          </w:tcPr>
          <w:p w14:paraId="62DD25E4" w14:textId="78AE0976" w:rsidR="001B4129" w:rsidRDefault="001B4129" w:rsidP="03AF5F67">
            <w:pPr>
              <w:spacing w:line="360" w:lineRule="auto"/>
              <w:rPr>
                <w:rFonts w:ascii="Times New Roman" w:eastAsia="Times New Roman" w:hAnsi="Times New Roman" w:cs="Times New Roman"/>
                <w:b/>
                <w:bCs/>
                <w:sz w:val="24"/>
                <w:szCs w:val="24"/>
                <w:highlight w:val="yellow"/>
                <w:lang w:val="en-GB" w:eastAsia="en-GB"/>
              </w:rPr>
            </w:pPr>
          </w:p>
        </w:tc>
        <w:tc>
          <w:tcPr>
            <w:tcW w:w="2471" w:type="dxa"/>
            <w:tcPrChange w:id="127" w:author="Joydeepa Darlong" w:date="2024-05-31T10:45:00Z" w16du:dateUtc="2024-05-31T05:15:00Z">
              <w:tcPr>
                <w:tcW w:w="3105" w:type="dxa"/>
                <w:gridSpan w:val="2"/>
              </w:tcPr>
            </w:tcPrChange>
          </w:tcPr>
          <w:p w14:paraId="59039669" w14:textId="77777777" w:rsidR="001B4129" w:rsidRDefault="001B4129" w:rsidP="03AF5F67">
            <w:pPr>
              <w:spacing w:line="360" w:lineRule="auto"/>
              <w:rPr>
                <w:rFonts w:ascii="Times New Roman" w:eastAsia="Times New Roman" w:hAnsi="Times New Roman" w:cs="Times New Roman"/>
                <w:b/>
                <w:bCs/>
                <w:sz w:val="24"/>
                <w:szCs w:val="24"/>
                <w:highlight w:val="yellow"/>
                <w:lang w:val="en-GB" w:eastAsia="en-GB"/>
              </w:rPr>
            </w:pPr>
          </w:p>
        </w:tc>
      </w:tr>
      <w:tr w:rsidR="001B4129" w14:paraId="13F4904C" w14:textId="77777777" w:rsidTr="001B4129">
        <w:tc>
          <w:tcPr>
            <w:tcW w:w="2037" w:type="dxa"/>
            <w:tcPrChange w:id="128" w:author="Joydeepa Darlong" w:date="2024-05-31T10:45:00Z" w16du:dateUtc="2024-05-31T05:15:00Z">
              <w:tcPr>
                <w:tcW w:w="2806" w:type="dxa"/>
                <w:gridSpan w:val="2"/>
              </w:tcPr>
            </w:tcPrChange>
          </w:tcPr>
          <w:p w14:paraId="0CD51C65" w14:textId="77777777" w:rsidR="001B4129" w:rsidRDefault="001B4129" w:rsidP="03AF5F67">
            <w:pPr>
              <w:spacing w:line="360" w:lineRule="auto"/>
              <w:rPr>
                <w:rFonts w:ascii="Times New Roman" w:eastAsia="Times New Roman" w:hAnsi="Times New Roman" w:cs="Times New Roman"/>
                <w:b/>
                <w:bCs/>
                <w:sz w:val="24"/>
                <w:szCs w:val="24"/>
                <w:highlight w:val="yellow"/>
                <w:lang w:val="en-GB" w:eastAsia="en-GB"/>
              </w:rPr>
            </w:pPr>
          </w:p>
        </w:tc>
        <w:tc>
          <w:tcPr>
            <w:tcW w:w="2037" w:type="dxa"/>
            <w:tcPrChange w:id="129" w:author="Joydeepa Darlong" w:date="2024-05-31T10:45:00Z" w16du:dateUtc="2024-05-31T05:15:00Z">
              <w:tcPr>
                <w:tcW w:w="2806" w:type="dxa"/>
                <w:gridSpan w:val="2"/>
              </w:tcPr>
            </w:tcPrChange>
          </w:tcPr>
          <w:p w14:paraId="0FD0994E" w14:textId="1F474956" w:rsidR="001B4129" w:rsidRDefault="001B4129" w:rsidP="03AF5F67">
            <w:pPr>
              <w:spacing w:line="360" w:lineRule="auto"/>
              <w:rPr>
                <w:rFonts w:ascii="Times New Roman" w:eastAsia="Times New Roman" w:hAnsi="Times New Roman" w:cs="Times New Roman"/>
                <w:b/>
                <w:bCs/>
                <w:sz w:val="24"/>
                <w:szCs w:val="24"/>
                <w:highlight w:val="yellow"/>
                <w:lang w:val="en-GB" w:eastAsia="en-GB"/>
              </w:rPr>
            </w:pPr>
          </w:p>
        </w:tc>
        <w:tc>
          <w:tcPr>
            <w:tcW w:w="2471" w:type="dxa"/>
            <w:tcPrChange w:id="130" w:author="Joydeepa Darlong" w:date="2024-05-31T10:45:00Z" w16du:dateUtc="2024-05-31T05:15:00Z">
              <w:tcPr>
                <w:tcW w:w="3105" w:type="dxa"/>
                <w:gridSpan w:val="2"/>
              </w:tcPr>
            </w:tcPrChange>
          </w:tcPr>
          <w:p w14:paraId="2732F15B" w14:textId="6FA10884" w:rsidR="001B4129" w:rsidRDefault="001B4129" w:rsidP="03AF5F67">
            <w:pPr>
              <w:spacing w:line="360" w:lineRule="auto"/>
              <w:rPr>
                <w:rFonts w:ascii="Times New Roman" w:eastAsia="Times New Roman" w:hAnsi="Times New Roman" w:cs="Times New Roman"/>
                <w:b/>
                <w:bCs/>
                <w:sz w:val="24"/>
                <w:szCs w:val="24"/>
                <w:highlight w:val="yellow"/>
                <w:lang w:val="en-GB" w:eastAsia="en-GB"/>
              </w:rPr>
            </w:pPr>
          </w:p>
        </w:tc>
        <w:tc>
          <w:tcPr>
            <w:tcW w:w="2471" w:type="dxa"/>
            <w:tcPrChange w:id="131" w:author="Joydeepa Darlong" w:date="2024-05-31T10:45:00Z" w16du:dateUtc="2024-05-31T05:15:00Z">
              <w:tcPr>
                <w:tcW w:w="3105" w:type="dxa"/>
                <w:gridSpan w:val="2"/>
              </w:tcPr>
            </w:tcPrChange>
          </w:tcPr>
          <w:p w14:paraId="686208B2" w14:textId="77777777" w:rsidR="001B4129" w:rsidRDefault="001B4129" w:rsidP="03AF5F67">
            <w:pPr>
              <w:spacing w:line="360" w:lineRule="auto"/>
              <w:rPr>
                <w:rFonts w:ascii="Times New Roman" w:eastAsia="Times New Roman" w:hAnsi="Times New Roman" w:cs="Times New Roman"/>
                <w:b/>
                <w:bCs/>
                <w:sz w:val="24"/>
                <w:szCs w:val="24"/>
                <w:highlight w:val="yellow"/>
                <w:lang w:val="en-GB" w:eastAsia="en-GB"/>
              </w:rPr>
            </w:pPr>
          </w:p>
        </w:tc>
      </w:tr>
      <w:tr w:rsidR="001B4129" w14:paraId="200C7792" w14:textId="77777777" w:rsidTr="001B4129">
        <w:tc>
          <w:tcPr>
            <w:tcW w:w="2037" w:type="dxa"/>
            <w:tcPrChange w:id="132" w:author="Joydeepa Darlong" w:date="2024-05-31T10:45:00Z" w16du:dateUtc="2024-05-31T05:15:00Z">
              <w:tcPr>
                <w:tcW w:w="2806" w:type="dxa"/>
                <w:gridSpan w:val="2"/>
              </w:tcPr>
            </w:tcPrChange>
          </w:tcPr>
          <w:p w14:paraId="271E8A3D" w14:textId="77777777" w:rsidR="001B4129" w:rsidRDefault="001B4129" w:rsidP="03AF5F67">
            <w:pPr>
              <w:spacing w:line="360" w:lineRule="auto"/>
              <w:rPr>
                <w:rFonts w:ascii="Times New Roman" w:eastAsia="Times New Roman" w:hAnsi="Times New Roman" w:cs="Times New Roman"/>
                <w:b/>
                <w:bCs/>
                <w:sz w:val="24"/>
                <w:szCs w:val="24"/>
                <w:highlight w:val="yellow"/>
                <w:lang w:val="en-GB" w:eastAsia="en-GB"/>
              </w:rPr>
            </w:pPr>
          </w:p>
        </w:tc>
        <w:tc>
          <w:tcPr>
            <w:tcW w:w="2037" w:type="dxa"/>
            <w:tcPrChange w:id="133" w:author="Joydeepa Darlong" w:date="2024-05-31T10:45:00Z" w16du:dateUtc="2024-05-31T05:15:00Z">
              <w:tcPr>
                <w:tcW w:w="2806" w:type="dxa"/>
                <w:gridSpan w:val="2"/>
              </w:tcPr>
            </w:tcPrChange>
          </w:tcPr>
          <w:p w14:paraId="7A8C4036" w14:textId="2A555805" w:rsidR="001B4129" w:rsidRDefault="001B4129" w:rsidP="03AF5F67">
            <w:pPr>
              <w:spacing w:line="360" w:lineRule="auto"/>
              <w:rPr>
                <w:rFonts w:ascii="Times New Roman" w:eastAsia="Times New Roman" w:hAnsi="Times New Roman" w:cs="Times New Roman"/>
                <w:b/>
                <w:bCs/>
                <w:sz w:val="24"/>
                <w:szCs w:val="24"/>
                <w:highlight w:val="yellow"/>
                <w:lang w:val="en-GB" w:eastAsia="en-GB"/>
              </w:rPr>
            </w:pPr>
          </w:p>
        </w:tc>
        <w:tc>
          <w:tcPr>
            <w:tcW w:w="2471" w:type="dxa"/>
            <w:tcPrChange w:id="134" w:author="Joydeepa Darlong" w:date="2024-05-31T10:45:00Z" w16du:dateUtc="2024-05-31T05:15:00Z">
              <w:tcPr>
                <w:tcW w:w="3105" w:type="dxa"/>
                <w:gridSpan w:val="2"/>
              </w:tcPr>
            </w:tcPrChange>
          </w:tcPr>
          <w:p w14:paraId="28508236" w14:textId="2E793252" w:rsidR="001B4129" w:rsidRDefault="001B4129" w:rsidP="03AF5F67">
            <w:pPr>
              <w:spacing w:line="360" w:lineRule="auto"/>
              <w:rPr>
                <w:rFonts w:ascii="Times New Roman" w:eastAsia="Times New Roman" w:hAnsi="Times New Roman" w:cs="Times New Roman"/>
                <w:b/>
                <w:bCs/>
                <w:sz w:val="24"/>
                <w:szCs w:val="24"/>
                <w:highlight w:val="yellow"/>
                <w:lang w:val="en-GB" w:eastAsia="en-GB"/>
              </w:rPr>
            </w:pPr>
          </w:p>
        </w:tc>
        <w:tc>
          <w:tcPr>
            <w:tcW w:w="2471" w:type="dxa"/>
            <w:tcPrChange w:id="135" w:author="Joydeepa Darlong" w:date="2024-05-31T10:45:00Z" w16du:dateUtc="2024-05-31T05:15:00Z">
              <w:tcPr>
                <w:tcW w:w="3105" w:type="dxa"/>
                <w:gridSpan w:val="2"/>
              </w:tcPr>
            </w:tcPrChange>
          </w:tcPr>
          <w:p w14:paraId="33A019D9" w14:textId="77777777" w:rsidR="001B4129" w:rsidRDefault="001B4129" w:rsidP="03AF5F67">
            <w:pPr>
              <w:spacing w:line="360" w:lineRule="auto"/>
              <w:rPr>
                <w:rFonts w:ascii="Times New Roman" w:eastAsia="Times New Roman" w:hAnsi="Times New Roman" w:cs="Times New Roman"/>
                <w:b/>
                <w:bCs/>
                <w:sz w:val="24"/>
                <w:szCs w:val="24"/>
                <w:highlight w:val="yellow"/>
                <w:lang w:val="en-GB" w:eastAsia="en-GB"/>
              </w:rPr>
            </w:pPr>
          </w:p>
        </w:tc>
      </w:tr>
      <w:tr w:rsidR="001B4129" w14:paraId="430E2881" w14:textId="77777777" w:rsidTr="001B4129">
        <w:tc>
          <w:tcPr>
            <w:tcW w:w="2037" w:type="dxa"/>
            <w:tcPrChange w:id="136" w:author="Joydeepa Darlong" w:date="2024-05-31T10:45:00Z" w16du:dateUtc="2024-05-31T05:15:00Z">
              <w:tcPr>
                <w:tcW w:w="2806" w:type="dxa"/>
                <w:gridSpan w:val="2"/>
              </w:tcPr>
            </w:tcPrChange>
          </w:tcPr>
          <w:p w14:paraId="15B08767" w14:textId="77777777" w:rsidR="001B4129" w:rsidRDefault="001B4129" w:rsidP="03AF5F67">
            <w:pPr>
              <w:spacing w:line="360" w:lineRule="auto"/>
              <w:rPr>
                <w:rFonts w:ascii="Times New Roman" w:eastAsia="Times New Roman" w:hAnsi="Times New Roman" w:cs="Times New Roman"/>
                <w:b/>
                <w:bCs/>
                <w:sz w:val="24"/>
                <w:szCs w:val="24"/>
                <w:highlight w:val="yellow"/>
                <w:lang w:val="en-GB" w:eastAsia="en-GB"/>
              </w:rPr>
            </w:pPr>
          </w:p>
        </w:tc>
        <w:tc>
          <w:tcPr>
            <w:tcW w:w="2037" w:type="dxa"/>
            <w:tcPrChange w:id="137" w:author="Joydeepa Darlong" w:date="2024-05-31T10:45:00Z" w16du:dateUtc="2024-05-31T05:15:00Z">
              <w:tcPr>
                <w:tcW w:w="2806" w:type="dxa"/>
                <w:gridSpan w:val="2"/>
              </w:tcPr>
            </w:tcPrChange>
          </w:tcPr>
          <w:p w14:paraId="088E28DB" w14:textId="22864FCF" w:rsidR="001B4129" w:rsidRDefault="001B4129" w:rsidP="03AF5F67">
            <w:pPr>
              <w:spacing w:line="360" w:lineRule="auto"/>
              <w:rPr>
                <w:rFonts w:ascii="Times New Roman" w:eastAsia="Times New Roman" w:hAnsi="Times New Roman" w:cs="Times New Roman"/>
                <w:b/>
                <w:bCs/>
                <w:sz w:val="24"/>
                <w:szCs w:val="24"/>
                <w:highlight w:val="yellow"/>
                <w:lang w:val="en-GB" w:eastAsia="en-GB"/>
              </w:rPr>
            </w:pPr>
          </w:p>
        </w:tc>
        <w:tc>
          <w:tcPr>
            <w:tcW w:w="2471" w:type="dxa"/>
            <w:tcPrChange w:id="138" w:author="Joydeepa Darlong" w:date="2024-05-31T10:45:00Z" w16du:dateUtc="2024-05-31T05:15:00Z">
              <w:tcPr>
                <w:tcW w:w="3105" w:type="dxa"/>
                <w:gridSpan w:val="2"/>
              </w:tcPr>
            </w:tcPrChange>
          </w:tcPr>
          <w:p w14:paraId="1953D86F" w14:textId="10EA5366" w:rsidR="001B4129" w:rsidRDefault="001B4129" w:rsidP="03AF5F67">
            <w:pPr>
              <w:spacing w:line="360" w:lineRule="auto"/>
              <w:rPr>
                <w:rFonts w:ascii="Times New Roman" w:eastAsia="Times New Roman" w:hAnsi="Times New Roman" w:cs="Times New Roman"/>
                <w:b/>
                <w:bCs/>
                <w:sz w:val="24"/>
                <w:szCs w:val="24"/>
                <w:highlight w:val="yellow"/>
                <w:lang w:val="en-GB" w:eastAsia="en-GB"/>
              </w:rPr>
            </w:pPr>
          </w:p>
        </w:tc>
        <w:tc>
          <w:tcPr>
            <w:tcW w:w="2471" w:type="dxa"/>
            <w:tcPrChange w:id="139" w:author="Joydeepa Darlong" w:date="2024-05-31T10:45:00Z" w16du:dateUtc="2024-05-31T05:15:00Z">
              <w:tcPr>
                <w:tcW w:w="3105" w:type="dxa"/>
                <w:gridSpan w:val="2"/>
              </w:tcPr>
            </w:tcPrChange>
          </w:tcPr>
          <w:p w14:paraId="40A2DD3C" w14:textId="77777777" w:rsidR="001B4129" w:rsidRDefault="001B4129" w:rsidP="03AF5F67">
            <w:pPr>
              <w:spacing w:line="360" w:lineRule="auto"/>
              <w:rPr>
                <w:rFonts w:ascii="Times New Roman" w:eastAsia="Times New Roman" w:hAnsi="Times New Roman" w:cs="Times New Roman"/>
                <w:b/>
                <w:bCs/>
                <w:sz w:val="24"/>
                <w:szCs w:val="24"/>
                <w:highlight w:val="yellow"/>
                <w:lang w:val="en-GB" w:eastAsia="en-GB"/>
              </w:rPr>
            </w:pPr>
          </w:p>
        </w:tc>
      </w:tr>
      <w:tr w:rsidR="001B4129" w14:paraId="13991C14" w14:textId="77777777" w:rsidTr="001B4129">
        <w:tc>
          <w:tcPr>
            <w:tcW w:w="2037" w:type="dxa"/>
            <w:tcPrChange w:id="140" w:author="Joydeepa Darlong" w:date="2024-05-31T10:45:00Z" w16du:dateUtc="2024-05-31T05:15:00Z">
              <w:tcPr>
                <w:tcW w:w="2806" w:type="dxa"/>
                <w:gridSpan w:val="2"/>
              </w:tcPr>
            </w:tcPrChange>
          </w:tcPr>
          <w:p w14:paraId="69461876" w14:textId="77777777" w:rsidR="001B4129" w:rsidRDefault="001B4129" w:rsidP="03AF5F67">
            <w:pPr>
              <w:spacing w:line="360" w:lineRule="auto"/>
              <w:rPr>
                <w:rFonts w:ascii="Times New Roman" w:eastAsia="Times New Roman" w:hAnsi="Times New Roman" w:cs="Times New Roman"/>
                <w:b/>
                <w:bCs/>
                <w:sz w:val="24"/>
                <w:szCs w:val="24"/>
                <w:highlight w:val="yellow"/>
                <w:lang w:val="en-GB" w:eastAsia="en-GB"/>
              </w:rPr>
            </w:pPr>
          </w:p>
        </w:tc>
        <w:tc>
          <w:tcPr>
            <w:tcW w:w="2037" w:type="dxa"/>
            <w:tcPrChange w:id="141" w:author="Joydeepa Darlong" w:date="2024-05-31T10:45:00Z" w16du:dateUtc="2024-05-31T05:15:00Z">
              <w:tcPr>
                <w:tcW w:w="2806" w:type="dxa"/>
                <w:gridSpan w:val="2"/>
              </w:tcPr>
            </w:tcPrChange>
          </w:tcPr>
          <w:p w14:paraId="1846C3EE" w14:textId="36A16901" w:rsidR="001B4129" w:rsidRDefault="001B4129" w:rsidP="03AF5F67">
            <w:pPr>
              <w:spacing w:line="360" w:lineRule="auto"/>
              <w:rPr>
                <w:rFonts w:ascii="Times New Roman" w:eastAsia="Times New Roman" w:hAnsi="Times New Roman" w:cs="Times New Roman"/>
                <w:b/>
                <w:bCs/>
                <w:sz w:val="24"/>
                <w:szCs w:val="24"/>
                <w:highlight w:val="yellow"/>
                <w:lang w:val="en-GB" w:eastAsia="en-GB"/>
              </w:rPr>
            </w:pPr>
          </w:p>
        </w:tc>
        <w:tc>
          <w:tcPr>
            <w:tcW w:w="2471" w:type="dxa"/>
            <w:tcPrChange w:id="142" w:author="Joydeepa Darlong" w:date="2024-05-31T10:45:00Z" w16du:dateUtc="2024-05-31T05:15:00Z">
              <w:tcPr>
                <w:tcW w:w="3105" w:type="dxa"/>
                <w:gridSpan w:val="2"/>
              </w:tcPr>
            </w:tcPrChange>
          </w:tcPr>
          <w:p w14:paraId="1134B150" w14:textId="1FF86BA8" w:rsidR="001B4129" w:rsidRDefault="001B4129" w:rsidP="03AF5F67">
            <w:pPr>
              <w:spacing w:line="360" w:lineRule="auto"/>
              <w:rPr>
                <w:rFonts w:ascii="Times New Roman" w:eastAsia="Times New Roman" w:hAnsi="Times New Roman" w:cs="Times New Roman"/>
                <w:b/>
                <w:bCs/>
                <w:sz w:val="24"/>
                <w:szCs w:val="24"/>
                <w:highlight w:val="yellow"/>
                <w:lang w:val="en-GB" w:eastAsia="en-GB"/>
              </w:rPr>
            </w:pPr>
          </w:p>
        </w:tc>
        <w:tc>
          <w:tcPr>
            <w:tcW w:w="2471" w:type="dxa"/>
            <w:tcPrChange w:id="143" w:author="Joydeepa Darlong" w:date="2024-05-31T10:45:00Z" w16du:dateUtc="2024-05-31T05:15:00Z">
              <w:tcPr>
                <w:tcW w:w="3105" w:type="dxa"/>
                <w:gridSpan w:val="2"/>
              </w:tcPr>
            </w:tcPrChange>
          </w:tcPr>
          <w:p w14:paraId="2D82F260" w14:textId="77777777" w:rsidR="001B4129" w:rsidRDefault="001B4129" w:rsidP="03AF5F67">
            <w:pPr>
              <w:spacing w:line="360" w:lineRule="auto"/>
              <w:rPr>
                <w:rFonts w:ascii="Times New Roman" w:eastAsia="Times New Roman" w:hAnsi="Times New Roman" w:cs="Times New Roman"/>
                <w:b/>
                <w:bCs/>
                <w:sz w:val="24"/>
                <w:szCs w:val="24"/>
                <w:highlight w:val="yellow"/>
                <w:lang w:val="en-GB" w:eastAsia="en-GB"/>
              </w:rPr>
            </w:pPr>
          </w:p>
        </w:tc>
      </w:tr>
    </w:tbl>
    <w:p w14:paraId="0D4C5F35" w14:textId="1F72A219" w:rsidR="03AF5F67" w:rsidRDefault="03AF5F67" w:rsidP="03AF5F67">
      <w:pPr>
        <w:spacing w:line="360" w:lineRule="auto"/>
        <w:rPr>
          <w:rFonts w:ascii="Times New Roman" w:eastAsia="Times New Roman" w:hAnsi="Times New Roman" w:cs="Times New Roman"/>
          <w:b/>
          <w:bCs/>
          <w:sz w:val="24"/>
          <w:szCs w:val="24"/>
          <w:highlight w:val="yellow"/>
          <w:lang w:val="en-GB" w:eastAsia="en-GB"/>
        </w:rPr>
      </w:pPr>
    </w:p>
    <w:sectPr w:rsidR="03AF5F67">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573378" w14:textId="77777777" w:rsidR="00BF2DD2" w:rsidRDefault="00BF2DD2" w:rsidP="004B3A6D">
      <w:pPr>
        <w:spacing w:after="0" w:line="240" w:lineRule="auto"/>
      </w:pPr>
      <w:r>
        <w:separator/>
      </w:r>
    </w:p>
  </w:endnote>
  <w:endnote w:type="continuationSeparator" w:id="0">
    <w:p w14:paraId="34074BC4" w14:textId="77777777" w:rsidR="00BF2DD2" w:rsidRDefault="00BF2DD2" w:rsidP="004B3A6D">
      <w:pPr>
        <w:spacing w:after="0" w:line="240" w:lineRule="auto"/>
      </w:pPr>
      <w:r>
        <w:continuationSeparator/>
      </w:r>
    </w:p>
  </w:endnote>
  <w:endnote w:type="continuationNotice" w:id="1">
    <w:p w14:paraId="6D9B1F2F" w14:textId="77777777" w:rsidR="00BF2DD2" w:rsidRDefault="00BF2D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4E747E" w14:textId="77777777" w:rsidR="00BF2DD2" w:rsidRDefault="00BF2DD2" w:rsidP="004B3A6D">
      <w:pPr>
        <w:spacing w:after="0" w:line="240" w:lineRule="auto"/>
      </w:pPr>
      <w:r>
        <w:separator/>
      </w:r>
    </w:p>
  </w:footnote>
  <w:footnote w:type="continuationSeparator" w:id="0">
    <w:p w14:paraId="218099BB" w14:textId="77777777" w:rsidR="00BF2DD2" w:rsidRDefault="00BF2DD2" w:rsidP="004B3A6D">
      <w:pPr>
        <w:spacing w:after="0" w:line="240" w:lineRule="auto"/>
      </w:pPr>
      <w:r>
        <w:continuationSeparator/>
      </w:r>
    </w:p>
  </w:footnote>
  <w:footnote w:type="continuationNotice" w:id="1">
    <w:p w14:paraId="6C7E4A77" w14:textId="77777777" w:rsidR="00BF2DD2" w:rsidRDefault="00BF2DD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635E10" w14:textId="0C8A0EA4" w:rsidR="004B3A6D" w:rsidRDefault="004B3A6D" w:rsidP="004B3A6D">
    <w:pPr>
      <w:pStyle w:val="Header"/>
      <w:rPr>
        <w:i/>
        <w:iCs/>
      </w:rPr>
    </w:pPr>
    <w:r>
      <w:rPr>
        <w:i/>
        <w:iCs/>
        <w:noProof/>
      </w:rPr>
      <w:drawing>
        <wp:inline distT="0" distB="0" distL="0" distR="0" wp14:anchorId="271C54B8" wp14:editId="04EAE692">
          <wp:extent cx="576893" cy="544026"/>
          <wp:effectExtent l="0" t="0" r="0" b="8890"/>
          <wp:docPr id="5347436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9882" cy="575136"/>
                  </a:xfrm>
                  <a:prstGeom prst="rect">
                    <a:avLst/>
                  </a:prstGeom>
                  <a:noFill/>
                </pic:spPr>
              </pic:pic>
            </a:graphicData>
          </a:graphic>
        </wp:inline>
      </w:drawing>
    </w:r>
    <w:r>
      <w:rPr>
        <w:i/>
        <w:iCs/>
      </w:rPr>
      <w:t xml:space="preserve">               </w:t>
    </w:r>
    <w:proofErr w:type="spellStart"/>
    <w:r w:rsidRPr="202E6CC0">
      <w:rPr>
        <w:i/>
        <w:iCs/>
      </w:rPr>
      <w:t>SOP_</w:t>
    </w:r>
    <w:r>
      <w:rPr>
        <w:i/>
        <w:iCs/>
      </w:rPr>
      <w:t>MVA</w:t>
    </w:r>
    <w:r w:rsidRPr="202E6CC0">
      <w:rPr>
        <w:i/>
        <w:iCs/>
      </w:rPr>
      <w:t>_ver</w:t>
    </w:r>
    <w:proofErr w:type="spellEnd"/>
    <w:r w:rsidRPr="202E6CC0">
      <w:rPr>
        <w:i/>
        <w:iCs/>
      </w:rPr>
      <w:t xml:space="preserve"> 1.0</w:t>
    </w:r>
    <w:r>
      <w:rPr>
        <w:i/>
        <w:iCs/>
      </w:rPr>
      <w:t xml:space="preserve">                         </w:t>
    </w:r>
    <w:r>
      <w:rPr>
        <w:i/>
        <w:iCs/>
        <w:noProof/>
      </w:rPr>
      <w:drawing>
        <wp:inline distT="0" distB="0" distL="0" distR="0" wp14:anchorId="429C2CB5" wp14:editId="7C6BE209">
          <wp:extent cx="1363980" cy="495966"/>
          <wp:effectExtent l="0" t="0" r="7620" b="0"/>
          <wp:docPr id="21352262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30353" cy="520101"/>
                  </a:xfrm>
                  <a:prstGeom prst="rect">
                    <a:avLst/>
                  </a:prstGeom>
                  <a:noFill/>
                </pic:spPr>
              </pic:pic>
            </a:graphicData>
          </a:graphic>
        </wp:inline>
      </w:drawing>
    </w:r>
    <w:r>
      <w:rPr>
        <w:i/>
        <w:iCs/>
      </w:rPr>
      <w:t xml:space="preserve">  </w:t>
    </w:r>
  </w:p>
  <w:p w14:paraId="531B876F" w14:textId="4EC0688F" w:rsidR="004B3A6D" w:rsidRDefault="004B3A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DA06D"/>
    <w:multiLevelType w:val="hybridMultilevel"/>
    <w:tmpl w:val="33FA8DA4"/>
    <w:lvl w:ilvl="0" w:tplc="3DC4EAAC">
      <w:start w:val="1"/>
      <w:numFmt w:val="bullet"/>
      <w:lvlText w:val=""/>
      <w:lvlJc w:val="left"/>
      <w:pPr>
        <w:ind w:left="720" w:hanging="360"/>
      </w:pPr>
      <w:rPr>
        <w:rFonts w:ascii="Symbol" w:hAnsi="Symbol" w:hint="default"/>
      </w:rPr>
    </w:lvl>
    <w:lvl w:ilvl="1" w:tplc="7E18F044">
      <w:start w:val="1"/>
      <w:numFmt w:val="bullet"/>
      <w:lvlText w:val="o"/>
      <w:lvlJc w:val="left"/>
      <w:pPr>
        <w:ind w:left="1440" w:hanging="360"/>
      </w:pPr>
      <w:rPr>
        <w:rFonts w:ascii="Courier New" w:hAnsi="Courier New" w:hint="default"/>
      </w:rPr>
    </w:lvl>
    <w:lvl w:ilvl="2" w:tplc="EA2633C4">
      <w:start w:val="1"/>
      <w:numFmt w:val="bullet"/>
      <w:lvlText w:val=""/>
      <w:lvlJc w:val="left"/>
      <w:pPr>
        <w:ind w:left="2160" w:hanging="360"/>
      </w:pPr>
      <w:rPr>
        <w:rFonts w:ascii="Wingdings" w:hAnsi="Wingdings" w:hint="default"/>
      </w:rPr>
    </w:lvl>
    <w:lvl w:ilvl="3" w:tplc="4EDA573C">
      <w:start w:val="1"/>
      <w:numFmt w:val="bullet"/>
      <w:lvlText w:val=""/>
      <w:lvlJc w:val="left"/>
      <w:pPr>
        <w:ind w:left="2880" w:hanging="360"/>
      </w:pPr>
      <w:rPr>
        <w:rFonts w:ascii="Symbol" w:hAnsi="Symbol" w:hint="default"/>
      </w:rPr>
    </w:lvl>
    <w:lvl w:ilvl="4" w:tplc="04F69330">
      <w:start w:val="1"/>
      <w:numFmt w:val="bullet"/>
      <w:lvlText w:val="o"/>
      <w:lvlJc w:val="left"/>
      <w:pPr>
        <w:ind w:left="3600" w:hanging="360"/>
      </w:pPr>
      <w:rPr>
        <w:rFonts w:ascii="Courier New" w:hAnsi="Courier New" w:hint="default"/>
      </w:rPr>
    </w:lvl>
    <w:lvl w:ilvl="5" w:tplc="2B7CAF7E">
      <w:start w:val="1"/>
      <w:numFmt w:val="bullet"/>
      <w:lvlText w:val=""/>
      <w:lvlJc w:val="left"/>
      <w:pPr>
        <w:ind w:left="4320" w:hanging="360"/>
      </w:pPr>
      <w:rPr>
        <w:rFonts w:ascii="Wingdings" w:hAnsi="Wingdings" w:hint="default"/>
      </w:rPr>
    </w:lvl>
    <w:lvl w:ilvl="6" w:tplc="1C240AB8">
      <w:start w:val="1"/>
      <w:numFmt w:val="bullet"/>
      <w:lvlText w:val=""/>
      <w:lvlJc w:val="left"/>
      <w:pPr>
        <w:ind w:left="5040" w:hanging="360"/>
      </w:pPr>
      <w:rPr>
        <w:rFonts w:ascii="Symbol" w:hAnsi="Symbol" w:hint="default"/>
      </w:rPr>
    </w:lvl>
    <w:lvl w:ilvl="7" w:tplc="B6C40DA6">
      <w:start w:val="1"/>
      <w:numFmt w:val="bullet"/>
      <w:lvlText w:val="o"/>
      <w:lvlJc w:val="left"/>
      <w:pPr>
        <w:ind w:left="5760" w:hanging="360"/>
      </w:pPr>
      <w:rPr>
        <w:rFonts w:ascii="Courier New" w:hAnsi="Courier New" w:hint="default"/>
      </w:rPr>
    </w:lvl>
    <w:lvl w:ilvl="8" w:tplc="160E8F72">
      <w:start w:val="1"/>
      <w:numFmt w:val="bullet"/>
      <w:lvlText w:val=""/>
      <w:lvlJc w:val="left"/>
      <w:pPr>
        <w:ind w:left="6480" w:hanging="360"/>
      </w:pPr>
      <w:rPr>
        <w:rFonts w:ascii="Wingdings" w:hAnsi="Wingdings" w:hint="default"/>
      </w:rPr>
    </w:lvl>
  </w:abstractNum>
  <w:abstractNum w:abstractNumId="1" w15:restartNumberingAfterBreak="0">
    <w:nsid w:val="07163575"/>
    <w:multiLevelType w:val="hybridMultilevel"/>
    <w:tmpl w:val="F0FA6E06"/>
    <w:lvl w:ilvl="0" w:tplc="5E9E3850">
      <w:start w:val="1"/>
      <w:numFmt w:val="bullet"/>
      <w:lvlText w:val=""/>
      <w:lvlJc w:val="left"/>
      <w:pPr>
        <w:ind w:left="720" w:hanging="360"/>
      </w:pPr>
      <w:rPr>
        <w:rFonts w:ascii="Symbol" w:hAnsi="Symbol" w:hint="default"/>
      </w:rPr>
    </w:lvl>
    <w:lvl w:ilvl="1" w:tplc="A6BE4646">
      <w:start w:val="1"/>
      <w:numFmt w:val="bullet"/>
      <w:lvlText w:val="o"/>
      <w:lvlJc w:val="left"/>
      <w:pPr>
        <w:ind w:left="1440" w:hanging="360"/>
      </w:pPr>
      <w:rPr>
        <w:rFonts w:ascii="Courier New" w:hAnsi="Courier New" w:hint="default"/>
      </w:rPr>
    </w:lvl>
    <w:lvl w:ilvl="2" w:tplc="445876F0">
      <w:start w:val="1"/>
      <w:numFmt w:val="bullet"/>
      <w:lvlText w:val=""/>
      <w:lvlJc w:val="left"/>
      <w:pPr>
        <w:ind w:left="2160" w:hanging="360"/>
      </w:pPr>
      <w:rPr>
        <w:rFonts w:ascii="Wingdings" w:hAnsi="Wingdings" w:hint="default"/>
      </w:rPr>
    </w:lvl>
    <w:lvl w:ilvl="3" w:tplc="30C6777C">
      <w:start w:val="1"/>
      <w:numFmt w:val="bullet"/>
      <w:lvlText w:val=""/>
      <w:lvlJc w:val="left"/>
      <w:pPr>
        <w:ind w:left="2880" w:hanging="360"/>
      </w:pPr>
      <w:rPr>
        <w:rFonts w:ascii="Symbol" w:hAnsi="Symbol" w:hint="default"/>
      </w:rPr>
    </w:lvl>
    <w:lvl w:ilvl="4" w:tplc="61CE78A2">
      <w:start w:val="1"/>
      <w:numFmt w:val="bullet"/>
      <w:lvlText w:val="o"/>
      <w:lvlJc w:val="left"/>
      <w:pPr>
        <w:ind w:left="3600" w:hanging="360"/>
      </w:pPr>
      <w:rPr>
        <w:rFonts w:ascii="Courier New" w:hAnsi="Courier New" w:hint="default"/>
      </w:rPr>
    </w:lvl>
    <w:lvl w:ilvl="5" w:tplc="5756D23C">
      <w:start w:val="1"/>
      <w:numFmt w:val="bullet"/>
      <w:lvlText w:val=""/>
      <w:lvlJc w:val="left"/>
      <w:pPr>
        <w:ind w:left="4320" w:hanging="360"/>
      </w:pPr>
      <w:rPr>
        <w:rFonts w:ascii="Wingdings" w:hAnsi="Wingdings" w:hint="default"/>
      </w:rPr>
    </w:lvl>
    <w:lvl w:ilvl="6" w:tplc="E9ECA436">
      <w:start w:val="1"/>
      <w:numFmt w:val="bullet"/>
      <w:lvlText w:val=""/>
      <w:lvlJc w:val="left"/>
      <w:pPr>
        <w:ind w:left="5040" w:hanging="360"/>
      </w:pPr>
      <w:rPr>
        <w:rFonts w:ascii="Symbol" w:hAnsi="Symbol" w:hint="default"/>
      </w:rPr>
    </w:lvl>
    <w:lvl w:ilvl="7" w:tplc="23B41A3C">
      <w:start w:val="1"/>
      <w:numFmt w:val="bullet"/>
      <w:lvlText w:val="o"/>
      <w:lvlJc w:val="left"/>
      <w:pPr>
        <w:ind w:left="5760" w:hanging="360"/>
      </w:pPr>
      <w:rPr>
        <w:rFonts w:ascii="Courier New" w:hAnsi="Courier New" w:hint="default"/>
      </w:rPr>
    </w:lvl>
    <w:lvl w:ilvl="8" w:tplc="B4A81E80">
      <w:start w:val="1"/>
      <w:numFmt w:val="bullet"/>
      <w:lvlText w:val=""/>
      <w:lvlJc w:val="left"/>
      <w:pPr>
        <w:ind w:left="6480" w:hanging="360"/>
      </w:pPr>
      <w:rPr>
        <w:rFonts w:ascii="Wingdings" w:hAnsi="Wingdings" w:hint="default"/>
      </w:rPr>
    </w:lvl>
  </w:abstractNum>
  <w:abstractNum w:abstractNumId="2" w15:restartNumberingAfterBreak="0">
    <w:nsid w:val="0DCB42DC"/>
    <w:multiLevelType w:val="hybridMultilevel"/>
    <w:tmpl w:val="84529CD4"/>
    <w:lvl w:ilvl="0" w:tplc="DE5E712C">
      <w:start w:val="1"/>
      <w:numFmt w:val="bullet"/>
      <w:lvlText w:val=""/>
      <w:lvlJc w:val="left"/>
      <w:pPr>
        <w:ind w:left="720" w:hanging="360"/>
      </w:pPr>
      <w:rPr>
        <w:rFonts w:ascii="Symbol" w:hAnsi="Symbol" w:hint="default"/>
      </w:rPr>
    </w:lvl>
    <w:lvl w:ilvl="1" w:tplc="0C7AEC3A">
      <w:start w:val="1"/>
      <w:numFmt w:val="bullet"/>
      <w:lvlText w:val="o"/>
      <w:lvlJc w:val="left"/>
      <w:pPr>
        <w:ind w:left="1440" w:hanging="360"/>
      </w:pPr>
      <w:rPr>
        <w:rFonts w:ascii="Courier New" w:hAnsi="Courier New" w:hint="default"/>
      </w:rPr>
    </w:lvl>
    <w:lvl w:ilvl="2" w:tplc="00C2629A">
      <w:start w:val="1"/>
      <w:numFmt w:val="bullet"/>
      <w:lvlText w:val=""/>
      <w:lvlJc w:val="left"/>
      <w:pPr>
        <w:ind w:left="2160" w:hanging="360"/>
      </w:pPr>
      <w:rPr>
        <w:rFonts w:ascii="Wingdings" w:hAnsi="Wingdings" w:hint="default"/>
      </w:rPr>
    </w:lvl>
    <w:lvl w:ilvl="3" w:tplc="23B42ACE">
      <w:start w:val="1"/>
      <w:numFmt w:val="bullet"/>
      <w:lvlText w:val=""/>
      <w:lvlJc w:val="left"/>
      <w:pPr>
        <w:ind w:left="2880" w:hanging="360"/>
      </w:pPr>
      <w:rPr>
        <w:rFonts w:ascii="Symbol" w:hAnsi="Symbol" w:hint="default"/>
      </w:rPr>
    </w:lvl>
    <w:lvl w:ilvl="4" w:tplc="71983CF6">
      <w:start w:val="1"/>
      <w:numFmt w:val="bullet"/>
      <w:lvlText w:val="o"/>
      <w:lvlJc w:val="left"/>
      <w:pPr>
        <w:ind w:left="3600" w:hanging="360"/>
      </w:pPr>
      <w:rPr>
        <w:rFonts w:ascii="Courier New" w:hAnsi="Courier New" w:hint="default"/>
      </w:rPr>
    </w:lvl>
    <w:lvl w:ilvl="5" w:tplc="19345BFC">
      <w:start w:val="1"/>
      <w:numFmt w:val="bullet"/>
      <w:lvlText w:val=""/>
      <w:lvlJc w:val="left"/>
      <w:pPr>
        <w:ind w:left="4320" w:hanging="360"/>
      </w:pPr>
      <w:rPr>
        <w:rFonts w:ascii="Wingdings" w:hAnsi="Wingdings" w:hint="default"/>
      </w:rPr>
    </w:lvl>
    <w:lvl w:ilvl="6" w:tplc="59CEAAC4">
      <w:start w:val="1"/>
      <w:numFmt w:val="bullet"/>
      <w:lvlText w:val=""/>
      <w:lvlJc w:val="left"/>
      <w:pPr>
        <w:ind w:left="5040" w:hanging="360"/>
      </w:pPr>
      <w:rPr>
        <w:rFonts w:ascii="Symbol" w:hAnsi="Symbol" w:hint="default"/>
      </w:rPr>
    </w:lvl>
    <w:lvl w:ilvl="7" w:tplc="C1F2DC6A">
      <w:start w:val="1"/>
      <w:numFmt w:val="bullet"/>
      <w:lvlText w:val="o"/>
      <w:lvlJc w:val="left"/>
      <w:pPr>
        <w:ind w:left="5760" w:hanging="360"/>
      </w:pPr>
      <w:rPr>
        <w:rFonts w:ascii="Courier New" w:hAnsi="Courier New" w:hint="default"/>
      </w:rPr>
    </w:lvl>
    <w:lvl w:ilvl="8" w:tplc="91CE1BB4">
      <w:start w:val="1"/>
      <w:numFmt w:val="bullet"/>
      <w:lvlText w:val=""/>
      <w:lvlJc w:val="left"/>
      <w:pPr>
        <w:ind w:left="6480" w:hanging="360"/>
      </w:pPr>
      <w:rPr>
        <w:rFonts w:ascii="Wingdings" w:hAnsi="Wingdings" w:hint="default"/>
      </w:rPr>
    </w:lvl>
  </w:abstractNum>
  <w:abstractNum w:abstractNumId="3" w15:restartNumberingAfterBreak="0">
    <w:nsid w:val="11DA0954"/>
    <w:multiLevelType w:val="hybridMultilevel"/>
    <w:tmpl w:val="01FEAA70"/>
    <w:lvl w:ilvl="0" w:tplc="40090013">
      <w:start w:val="1"/>
      <w:numFmt w:val="upp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4" w15:restartNumberingAfterBreak="0">
    <w:nsid w:val="1330BC7A"/>
    <w:multiLevelType w:val="hybridMultilevel"/>
    <w:tmpl w:val="9A44B452"/>
    <w:lvl w:ilvl="0" w:tplc="1E7AB9A0">
      <w:start w:val="1"/>
      <w:numFmt w:val="bullet"/>
      <w:lvlText w:val=""/>
      <w:lvlJc w:val="left"/>
      <w:pPr>
        <w:ind w:left="720" w:hanging="360"/>
      </w:pPr>
      <w:rPr>
        <w:rFonts w:ascii="Symbol" w:hAnsi="Symbol" w:hint="default"/>
      </w:rPr>
    </w:lvl>
    <w:lvl w:ilvl="1" w:tplc="E8303C74">
      <w:start w:val="1"/>
      <w:numFmt w:val="bullet"/>
      <w:lvlText w:val="o"/>
      <w:lvlJc w:val="left"/>
      <w:pPr>
        <w:ind w:left="1440" w:hanging="360"/>
      </w:pPr>
      <w:rPr>
        <w:rFonts w:ascii="Courier New" w:hAnsi="Courier New" w:hint="default"/>
      </w:rPr>
    </w:lvl>
    <w:lvl w:ilvl="2" w:tplc="90FE05F0">
      <w:start w:val="1"/>
      <w:numFmt w:val="bullet"/>
      <w:lvlText w:val=""/>
      <w:lvlJc w:val="left"/>
      <w:pPr>
        <w:ind w:left="2160" w:hanging="360"/>
      </w:pPr>
      <w:rPr>
        <w:rFonts w:ascii="Wingdings" w:hAnsi="Wingdings" w:hint="default"/>
      </w:rPr>
    </w:lvl>
    <w:lvl w:ilvl="3" w:tplc="061EFDBC">
      <w:start w:val="1"/>
      <w:numFmt w:val="bullet"/>
      <w:lvlText w:val=""/>
      <w:lvlJc w:val="left"/>
      <w:pPr>
        <w:ind w:left="2880" w:hanging="360"/>
      </w:pPr>
      <w:rPr>
        <w:rFonts w:ascii="Symbol" w:hAnsi="Symbol" w:hint="default"/>
      </w:rPr>
    </w:lvl>
    <w:lvl w:ilvl="4" w:tplc="D690DC1E">
      <w:start w:val="1"/>
      <w:numFmt w:val="bullet"/>
      <w:lvlText w:val="o"/>
      <w:lvlJc w:val="left"/>
      <w:pPr>
        <w:ind w:left="3600" w:hanging="360"/>
      </w:pPr>
      <w:rPr>
        <w:rFonts w:ascii="Courier New" w:hAnsi="Courier New" w:hint="default"/>
      </w:rPr>
    </w:lvl>
    <w:lvl w:ilvl="5" w:tplc="EF5428BA">
      <w:start w:val="1"/>
      <w:numFmt w:val="bullet"/>
      <w:lvlText w:val=""/>
      <w:lvlJc w:val="left"/>
      <w:pPr>
        <w:ind w:left="4320" w:hanging="360"/>
      </w:pPr>
      <w:rPr>
        <w:rFonts w:ascii="Wingdings" w:hAnsi="Wingdings" w:hint="default"/>
      </w:rPr>
    </w:lvl>
    <w:lvl w:ilvl="6" w:tplc="C02CD0C4">
      <w:start w:val="1"/>
      <w:numFmt w:val="bullet"/>
      <w:lvlText w:val=""/>
      <w:lvlJc w:val="left"/>
      <w:pPr>
        <w:ind w:left="5040" w:hanging="360"/>
      </w:pPr>
      <w:rPr>
        <w:rFonts w:ascii="Symbol" w:hAnsi="Symbol" w:hint="default"/>
      </w:rPr>
    </w:lvl>
    <w:lvl w:ilvl="7" w:tplc="67DAA246">
      <w:start w:val="1"/>
      <w:numFmt w:val="bullet"/>
      <w:lvlText w:val="o"/>
      <w:lvlJc w:val="left"/>
      <w:pPr>
        <w:ind w:left="5760" w:hanging="360"/>
      </w:pPr>
      <w:rPr>
        <w:rFonts w:ascii="Courier New" w:hAnsi="Courier New" w:hint="default"/>
      </w:rPr>
    </w:lvl>
    <w:lvl w:ilvl="8" w:tplc="E5CC5342">
      <w:start w:val="1"/>
      <w:numFmt w:val="bullet"/>
      <w:lvlText w:val=""/>
      <w:lvlJc w:val="left"/>
      <w:pPr>
        <w:ind w:left="6480" w:hanging="360"/>
      </w:pPr>
      <w:rPr>
        <w:rFonts w:ascii="Wingdings" w:hAnsi="Wingdings" w:hint="default"/>
      </w:rPr>
    </w:lvl>
  </w:abstractNum>
  <w:abstractNum w:abstractNumId="5" w15:restartNumberingAfterBreak="0">
    <w:nsid w:val="160A34E8"/>
    <w:multiLevelType w:val="hybridMultilevel"/>
    <w:tmpl w:val="33BABBCE"/>
    <w:lvl w:ilvl="0" w:tplc="3EB61B1A">
      <w:start w:val="1"/>
      <w:numFmt w:val="bullet"/>
      <w:lvlText w:val=""/>
      <w:lvlJc w:val="left"/>
      <w:pPr>
        <w:ind w:left="1440" w:hanging="360"/>
      </w:pPr>
      <w:rPr>
        <w:rFonts w:ascii="Wingdings" w:hAnsi="Wingdings" w:hint="default"/>
      </w:rPr>
    </w:lvl>
    <w:lvl w:ilvl="1" w:tplc="1BAAD24E">
      <w:start w:val="1"/>
      <w:numFmt w:val="bullet"/>
      <w:lvlText w:val="o"/>
      <w:lvlJc w:val="left"/>
      <w:pPr>
        <w:ind w:left="1440" w:hanging="360"/>
      </w:pPr>
      <w:rPr>
        <w:rFonts w:ascii="Courier New" w:hAnsi="Courier New" w:hint="default"/>
      </w:rPr>
    </w:lvl>
    <w:lvl w:ilvl="2" w:tplc="9C1204B0">
      <w:start w:val="1"/>
      <w:numFmt w:val="bullet"/>
      <w:lvlText w:val=""/>
      <w:lvlJc w:val="left"/>
      <w:pPr>
        <w:ind w:left="2160" w:hanging="360"/>
      </w:pPr>
      <w:rPr>
        <w:rFonts w:ascii="Wingdings" w:hAnsi="Wingdings" w:hint="default"/>
      </w:rPr>
    </w:lvl>
    <w:lvl w:ilvl="3" w:tplc="47C81674">
      <w:start w:val="1"/>
      <w:numFmt w:val="bullet"/>
      <w:lvlText w:val=""/>
      <w:lvlJc w:val="left"/>
      <w:pPr>
        <w:ind w:left="2880" w:hanging="360"/>
      </w:pPr>
      <w:rPr>
        <w:rFonts w:ascii="Symbol" w:hAnsi="Symbol" w:hint="default"/>
      </w:rPr>
    </w:lvl>
    <w:lvl w:ilvl="4" w:tplc="DD4C612C">
      <w:start w:val="1"/>
      <w:numFmt w:val="bullet"/>
      <w:lvlText w:val="o"/>
      <w:lvlJc w:val="left"/>
      <w:pPr>
        <w:ind w:left="3600" w:hanging="360"/>
      </w:pPr>
      <w:rPr>
        <w:rFonts w:ascii="Courier New" w:hAnsi="Courier New" w:hint="default"/>
      </w:rPr>
    </w:lvl>
    <w:lvl w:ilvl="5" w:tplc="41FCCBBA">
      <w:start w:val="1"/>
      <w:numFmt w:val="bullet"/>
      <w:lvlText w:val=""/>
      <w:lvlJc w:val="left"/>
      <w:pPr>
        <w:ind w:left="4320" w:hanging="360"/>
      </w:pPr>
      <w:rPr>
        <w:rFonts w:ascii="Wingdings" w:hAnsi="Wingdings" w:hint="default"/>
      </w:rPr>
    </w:lvl>
    <w:lvl w:ilvl="6" w:tplc="3C36662A">
      <w:start w:val="1"/>
      <w:numFmt w:val="bullet"/>
      <w:lvlText w:val=""/>
      <w:lvlJc w:val="left"/>
      <w:pPr>
        <w:ind w:left="5040" w:hanging="360"/>
      </w:pPr>
      <w:rPr>
        <w:rFonts w:ascii="Symbol" w:hAnsi="Symbol" w:hint="default"/>
      </w:rPr>
    </w:lvl>
    <w:lvl w:ilvl="7" w:tplc="B7CCC6B2">
      <w:start w:val="1"/>
      <w:numFmt w:val="bullet"/>
      <w:lvlText w:val="o"/>
      <w:lvlJc w:val="left"/>
      <w:pPr>
        <w:ind w:left="5760" w:hanging="360"/>
      </w:pPr>
      <w:rPr>
        <w:rFonts w:ascii="Courier New" w:hAnsi="Courier New" w:hint="default"/>
      </w:rPr>
    </w:lvl>
    <w:lvl w:ilvl="8" w:tplc="1610A78C">
      <w:start w:val="1"/>
      <w:numFmt w:val="bullet"/>
      <w:lvlText w:val=""/>
      <w:lvlJc w:val="left"/>
      <w:pPr>
        <w:ind w:left="6480" w:hanging="360"/>
      </w:pPr>
      <w:rPr>
        <w:rFonts w:ascii="Wingdings" w:hAnsi="Wingdings" w:hint="default"/>
      </w:rPr>
    </w:lvl>
  </w:abstractNum>
  <w:abstractNum w:abstractNumId="6" w15:restartNumberingAfterBreak="0">
    <w:nsid w:val="1E2C9EF6"/>
    <w:multiLevelType w:val="hybridMultilevel"/>
    <w:tmpl w:val="BE3A45B0"/>
    <w:lvl w:ilvl="0" w:tplc="D2244468">
      <w:start w:val="1"/>
      <w:numFmt w:val="bullet"/>
      <w:lvlText w:val=""/>
      <w:lvlJc w:val="left"/>
      <w:pPr>
        <w:ind w:left="720" w:hanging="360"/>
      </w:pPr>
      <w:rPr>
        <w:rFonts w:ascii="Symbol" w:hAnsi="Symbol" w:hint="default"/>
      </w:rPr>
    </w:lvl>
    <w:lvl w:ilvl="1" w:tplc="9EEADDA8">
      <w:start w:val="1"/>
      <w:numFmt w:val="bullet"/>
      <w:lvlText w:val="o"/>
      <w:lvlJc w:val="left"/>
      <w:pPr>
        <w:ind w:left="1440" w:hanging="360"/>
      </w:pPr>
      <w:rPr>
        <w:rFonts w:ascii="Courier New" w:hAnsi="Courier New" w:hint="default"/>
      </w:rPr>
    </w:lvl>
    <w:lvl w:ilvl="2" w:tplc="EEAA91BC">
      <w:start w:val="1"/>
      <w:numFmt w:val="bullet"/>
      <w:lvlText w:val=""/>
      <w:lvlJc w:val="left"/>
      <w:pPr>
        <w:ind w:left="2160" w:hanging="360"/>
      </w:pPr>
      <w:rPr>
        <w:rFonts w:ascii="Wingdings" w:hAnsi="Wingdings" w:hint="default"/>
      </w:rPr>
    </w:lvl>
    <w:lvl w:ilvl="3" w:tplc="77C08172">
      <w:start w:val="1"/>
      <w:numFmt w:val="bullet"/>
      <w:lvlText w:val=""/>
      <w:lvlJc w:val="left"/>
      <w:pPr>
        <w:ind w:left="2880" w:hanging="360"/>
      </w:pPr>
      <w:rPr>
        <w:rFonts w:ascii="Symbol" w:hAnsi="Symbol" w:hint="default"/>
      </w:rPr>
    </w:lvl>
    <w:lvl w:ilvl="4" w:tplc="53E297F2">
      <w:start w:val="1"/>
      <w:numFmt w:val="bullet"/>
      <w:lvlText w:val="o"/>
      <w:lvlJc w:val="left"/>
      <w:pPr>
        <w:ind w:left="3600" w:hanging="360"/>
      </w:pPr>
      <w:rPr>
        <w:rFonts w:ascii="Courier New" w:hAnsi="Courier New" w:hint="default"/>
      </w:rPr>
    </w:lvl>
    <w:lvl w:ilvl="5" w:tplc="A3C40028">
      <w:start w:val="1"/>
      <w:numFmt w:val="bullet"/>
      <w:lvlText w:val=""/>
      <w:lvlJc w:val="left"/>
      <w:pPr>
        <w:ind w:left="4320" w:hanging="360"/>
      </w:pPr>
      <w:rPr>
        <w:rFonts w:ascii="Wingdings" w:hAnsi="Wingdings" w:hint="default"/>
      </w:rPr>
    </w:lvl>
    <w:lvl w:ilvl="6" w:tplc="678A952C">
      <w:start w:val="1"/>
      <w:numFmt w:val="bullet"/>
      <w:lvlText w:val=""/>
      <w:lvlJc w:val="left"/>
      <w:pPr>
        <w:ind w:left="5040" w:hanging="360"/>
      </w:pPr>
      <w:rPr>
        <w:rFonts w:ascii="Symbol" w:hAnsi="Symbol" w:hint="default"/>
      </w:rPr>
    </w:lvl>
    <w:lvl w:ilvl="7" w:tplc="5EA2D67A">
      <w:start w:val="1"/>
      <w:numFmt w:val="bullet"/>
      <w:lvlText w:val="o"/>
      <w:lvlJc w:val="left"/>
      <w:pPr>
        <w:ind w:left="5760" w:hanging="360"/>
      </w:pPr>
      <w:rPr>
        <w:rFonts w:ascii="Courier New" w:hAnsi="Courier New" w:hint="default"/>
      </w:rPr>
    </w:lvl>
    <w:lvl w:ilvl="8" w:tplc="BE44D680">
      <w:start w:val="1"/>
      <w:numFmt w:val="bullet"/>
      <w:lvlText w:val=""/>
      <w:lvlJc w:val="left"/>
      <w:pPr>
        <w:ind w:left="6480" w:hanging="360"/>
      </w:pPr>
      <w:rPr>
        <w:rFonts w:ascii="Wingdings" w:hAnsi="Wingdings" w:hint="default"/>
      </w:rPr>
    </w:lvl>
  </w:abstractNum>
  <w:abstractNum w:abstractNumId="7" w15:restartNumberingAfterBreak="0">
    <w:nsid w:val="303FD52D"/>
    <w:multiLevelType w:val="hybridMultilevel"/>
    <w:tmpl w:val="AC526FEA"/>
    <w:lvl w:ilvl="0" w:tplc="E6F844AE">
      <w:start w:val="1"/>
      <w:numFmt w:val="bullet"/>
      <w:lvlText w:val=""/>
      <w:lvlJc w:val="left"/>
      <w:pPr>
        <w:ind w:left="720" w:hanging="360"/>
      </w:pPr>
      <w:rPr>
        <w:rFonts w:ascii="Symbol" w:hAnsi="Symbol" w:hint="default"/>
      </w:rPr>
    </w:lvl>
    <w:lvl w:ilvl="1" w:tplc="463851B2">
      <w:start w:val="1"/>
      <w:numFmt w:val="bullet"/>
      <w:lvlText w:val="o"/>
      <w:lvlJc w:val="left"/>
      <w:pPr>
        <w:ind w:left="1440" w:hanging="360"/>
      </w:pPr>
      <w:rPr>
        <w:rFonts w:ascii="Courier New" w:hAnsi="Courier New" w:hint="default"/>
      </w:rPr>
    </w:lvl>
    <w:lvl w:ilvl="2" w:tplc="ADDEC220">
      <w:start w:val="1"/>
      <w:numFmt w:val="bullet"/>
      <w:lvlText w:val=""/>
      <w:lvlJc w:val="left"/>
      <w:pPr>
        <w:ind w:left="2160" w:hanging="360"/>
      </w:pPr>
      <w:rPr>
        <w:rFonts w:ascii="Wingdings" w:hAnsi="Wingdings" w:hint="default"/>
      </w:rPr>
    </w:lvl>
    <w:lvl w:ilvl="3" w:tplc="F00A6CB6">
      <w:start w:val="1"/>
      <w:numFmt w:val="bullet"/>
      <w:lvlText w:val=""/>
      <w:lvlJc w:val="left"/>
      <w:pPr>
        <w:ind w:left="2880" w:hanging="360"/>
      </w:pPr>
      <w:rPr>
        <w:rFonts w:ascii="Symbol" w:hAnsi="Symbol" w:hint="default"/>
      </w:rPr>
    </w:lvl>
    <w:lvl w:ilvl="4" w:tplc="EE8AE014">
      <w:start w:val="1"/>
      <w:numFmt w:val="bullet"/>
      <w:lvlText w:val="o"/>
      <w:lvlJc w:val="left"/>
      <w:pPr>
        <w:ind w:left="3600" w:hanging="360"/>
      </w:pPr>
      <w:rPr>
        <w:rFonts w:ascii="Courier New" w:hAnsi="Courier New" w:hint="default"/>
      </w:rPr>
    </w:lvl>
    <w:lvl w:ilvl="5" w:tplc="F5C0885A">
      <w:start w:val="1"/>
      <w:numFmt w:val="bullet"/>
      <w:lvlText w:val=""/>
      <w:lvlJc w:val="left"/>
      <w:pPr>
        <w:ind w:left="4320" w:hanging="360"/>
      </w:pPr>
      <w:rPr>
        <w:rFonts w:ascii="Wingdings" w:hAnsi="Wingdings" w:hint="default"/>
      </w:rPr>
    </w:lvl>
    <w:lvl w:ilvl="6" w:tplc="5D98254E">
      <w:start w:val="1"/>
      <w:numFmt w:val="bullet"/>
      <w:lvlText w:val=""/>
      <w:lvlJc w:val="left"/>
      <w:pPr>
        <w:ind w:left="5040" w:hanging="360"/>
      </w:pPr>
      <w:rPr>
        <w:rFonts w:ascii="Symbol" w:hAnsi="Symbol" w:hint="default"/>
      </w:rPr>
    </w:lvl>
    <w:lvl w:ilvl="7" w:tplc="6804F4AA">
      <w:start w:val="1"/>
      <w:numFmt w:val="bullet"/>
      <w:lvlText w:val="o"/>
      <w:lvlJc w:val="left"/>
      <w:pPr>
        <w:ind w:left="5760" w:hanging="360"/>
      </w:pPr>
      <w:rPr>
        <w:rFonts w:ascii="Courier New" w:hAnsi="Courier New" w:hint="default"/>
      </w:rPr>
    </w:lvl>
    <w:lvl w:ilvl="8" w:tplc="D6BEEA44">
      <w:start w:val="1"/>
      <w:numFmt w:val="bullet"/>
      <w:lvlText w:val=""/>
      <w:lvlJc w:val="left"/>
      <w:pPr>
        <w:ind w:left="6480" w:hanging="360"/>
      </w:pPr>
      <w:rPr>
        <w:rFonts w:ascii="Wingdings" w:hAnsi="Wingdings" w:hint="default"/>
      </w:rPr>
    </w:lvl>
  </w:abstractNum>
  <w:abstractNum w:abstractNumId="8" w15:restartNumberingAfterBreak="0">
    <w:nsid w:val="3346EDC1"/>
    <w:multiLevelType w:val="hybridMultilevel"/>
    <w:tmpl w:val="20C0CC88"/>
    <w:lvl w:ilvl="0" w:tplc="3A66CCBA">
      <w:start w:val="1"/>
      <w:numFmt w:val="bullet"/>
      <w:lvlText w:val=""/>
      <w:lvlJc w:val="left"/>
      <w:pPr>
        <w:ind w:left="1440" w:hanging="360"/>
      </w:pPr>
      <w:rPr>
        <w:rFonts w:ascii="Wingdings" w:hAnsi="Wingdings" w:hint="default"/>
      </w:rPr>
    </w:lvl>
    <w:lvl w:ilvl="1" w:tplc="909C513E">
      <w:start w:val="1"/>
      <w:numFmt w:val="bullet"/>
      <w:lvlText w:val="o"/>
      <w:lvlJc w:val="left"/>
      <w:pPr>
        <w:ind w:left="1440" w:hanging="360"/>
      </w:pPr>
      <w:rPr>
        <w:rFonts w:ascii="Courier New" w:hAnsi="Courier New" w:hint="default"/>
      </w:rPr>
    </w:lvl>
    <w:lvl w:ilvl="2" w:tplc="213A2E0A">
      <w:start w:val="1"/>
      <w:numFmt w:val="bullet"/>
      <w:lvlText w:val=""/>
      <w:lvlJc w:val="left"/>
      <w:pPr>
        <w:ind w:left="2160" w:hanging="360"/>
      </w:pPr>
      <w:rPr>
        <w:rFonts w:ascii="Wingdings" w:hAnsi="Wingdings" w:hint="default"/>
      </w:rPr>
    </w:lvl>
    <w:lvl w:ilvl="3" w:tplc="7F1259AA">
      <w:start w:val="1"/>
      <w:numFmt w:val="bullet"/>
      <w:lvlText w:val=""/>
      <w:lvlJc w:val="left"/>
      <w:pPr>
        <w:ind w:left="2880" w:hanging="360"/>
      </w:pPr>
      <w:rPr>
        <w:rFonts w:ascii="Symbol" w:hAnsi="Symbol" w:hint="default"/>
      </w:rPr>
    </w:lvl>
    <w:lvl w:ilvl="4" w:tplc="663A312E">
      <w:start w:val="1"/>
      <w:numFmt w:val="bullet"/>
      <w:lvlText w:val="o"/>
      <w:lvlJc w:val="left"/>
      <w:pPr>
        <w:ind w:left="3600" w:hanging="360"/>
      </w:pPr>
      <w:rPr>
        <w:rFonts w:ascii="Courier New" w:hAnsi="Courier New" w:hint="default"/>
      </w:rPr>
    </w:lvl>
    <w:lvl w:ilvl="5" w:tplc="4296E9F0">
      <w:start w:val="1"/>
      <w:numFmt w:val="bullet"/>
      <w:lvlText w:val=""/>
      <w:lvlJc w:val="left"/>
      <w:pPr>
        <w:ind w:left="4320" w:hanging="360"/>
      </w:pPr>
      <w:rPr>
        <w:rFonts w:ascii="Wingdings" w:hAnsi="Wingdings" w:hint="default"/>
      </w:rPr>
    </w:lvl>
    <w:lvl w:ilvl="6" w:tplc="4CE68B9A">
      <w:start w:val="1"/>
      <w:numFmt w:val="bullet"/>
      <w:lvlText w:val=""/>
      <w:lvlJc w:val="left"/>
      <w:pPr>
        <w:ind w:left="5040" w:hanging="360"/>
      </w:pPr>
      <w:rPr>
        <w:rFonts w:ascii="Symbol" w:hAnsi="Symbol" w:hint="default"/>
      </w:rPr>
    </w:lvl>
    <w:lvl w:ilvl="7" w:tplc="0AF4B5BE">
      <w:start w:val="1"/>
      <w:numFmt w:val="bullet"/>
      <w:lvlText w:val="o"/>
      <w:lvlJc w:val="left"/>
      <w:pPr>
        <w:ind w:left="5760" w:hanging="360"/>
      </w:pPr>
      <w:rPr>
        <w:rFonts w:ascii="Courier New" w:hAnsi="Courier New" w:hint="default"/>
      </w:rPr>
    </w:lvl>
    <w:lvl w:ilvl="8" w:tplc="BD8AEA2C">
      <w:start w:val="1"/>
      <w:numFmt w:val="bullet"/>
      <w:lvlText w:val=""/>
      <w:lvlJc w:val="left"/>
      <w:pPr>
        <w:ind w:left="6480" w:hanging="360"/>
      </w:pPr>
      <w:rPr>
        <w:rFonts w:ascii="Wingdings" w:hAnsi="Wingdings" w:hint="default"/>
      </w:rPr>
    </w:lvl>
  </w:abstractNum>
  <w:abstractNum w:abstractNumId="9" w15:restartNumberingAfterBreak="0">
    <w:nsid w:val="35AE1819"/>
    <w:multiLevelType w:val="hybridMultilevel"/>
    <w:tmpl w:val="4C060FCC"/>
    <w:lvl w:ilvl="0" w:tplc="433011B0">
      <w:start w:val="1"/>
      <w:numFmt w:val="bullet"/>
      <w:lvlText w:val=""/>
      <w:lvlJc w:val="left"/>
      <w:pPr>
        <w:ind w:left="1440" w:hanging="360"/>
      </w:pPr>
      <w:rPr>
        <w:rFonts w:ascii="Wingdings" w:hAnsi="Wingdings" w:hint="default"/>
      </w:rPr>
    </w:lvl>
    <w:lvl w:ilvl="1" w:tplc="DFE4BFA6">
      <w:start w:val="1"/>
      <w:numFmt w:val="bullet"/>
      <w:lvlText w:val="o"/>
      <w:lvlJc w:val="left"/>
      <w:pPr>
        <w:ind w:left="1440" w:hanging="360"/>
      </w:pPr>
      <w:rPr>
        <w:rFonts w:ascii="Courier New" w:hAnsi="Courier New" w:hint="default"/>
      </w:rPr>
    </w:lvl>
    <w:lvl w:ilvl="2" w:tplc="CBC85368">
      <w:start w:val="1"/>
      <w:numFmt w:val="bullet"/>
      <w:lvlText w:val=""/>
      <w:lvlJc w:val="left"/>
      <w:pPr>
        <w:ind w:left="2160" w:hanging="360"/>
      </w:pPr>
      <w:rPr>
        <w:rFonts w:ascii="Wingdings" w:hAnsi="Wingdings" w:hint="default"/>
      </w:rPr>
    </w:lvl>
    <w:lvl w:ilvl="3" w:tplc="272C16BC">
      <w:start w:val="1"/>
      <w:numFmt w:val="bullet"/>
      <w:lvlText w:val=""/>
      <w:lvlJc w:val="left"/>
      <w:pPr>
        <w:ind w:left="2880" w:hanging="360"/>
      </w:pPr>
      <w:rPr>
        <w:rFonts w:ascii="Symbol" w:hAnsi="Symbol" w:hint="default"/>
      </w:rPr>
    </w:lvl>
    <w:lvl w:ilvl="4" w:tplc="A24E3B68">
      <w:start w:val="1"/>
      <w:numFmt w:val="bullet"/>
      <w:lvlText w:val="o"/>
      <w:lvlJc w:val="left"/>
      <w:pPr>
        <w:ind w:left="3600" w:hanging="360"/>
      </w:pPr>
      <w:rPr>
        <w:rFonts w:ascii="Courier New" w:hAnsi="Courier New" w:hint="default"/>
      </w:rPr>
    </w:lvl>
    <w:lvl w:ilvl="5" w:tplc="8F46ED58">
      <w:start w:val="1"/>
      <w:numFmt w:val="bullet"/>
      <w:lvlText w:val=""/>
      <w:lvlJc w:val="left"/>
      <w:pPr>
        <w:ind w:left="4320" w:hanging="360"/>
      </w:pPr>
      <w:rPr>
        <w:rFonts w:ascii="Wingdings" w:hAnsi="Wingdings" w:hint="default"/>
      </w:rPr>
    </w:lvl>
    <w:lvl w:ilvl="6" w:tplc="E4367194">
      <w:start w:val="1"/>
      <w:numFmt w:val="bullet"/>
      <w:lvlText w:val=""/>
      <w:lvlJc w:val="left"/>
      <w:pPr>
        <w:ind w:left="5040" w:hanging="360"/>
      </w:pPr>
      <w:rPr>
        <w:rFonts w:ascii="Symbol" w:hAnsi="Symbol" w:hint="default"/>
      </w:rPr>
    </w:lvl>
    <w:lvl w:ilvl="7" w:tplc="D6FE4C9C">
      <w:start w:val="1"/>
      <w:numFmt w:val="bullet"/>
      <w:lvlText w:val="o"/>
      <w:lvlJc w:val="left"/>
      <w:pPr>
        <w:ind w:left="5760" w:hanging="360"/>
      </w:pPr>
      <w:rPr>
        <w:rFonts w:ascii="Courier New" w:hAnsi="Courier New" w:hint="default"/>
      </w:rPr>
    </w:lvl>
    <w:lvl w:ilvl="8" w:tplc="8190009C">
      <w:start w:val="1"/>
      <w:numFmt w:val="bullet"/>
      <w:lvlText w:val=""/>
      <w:lvlJc w:val="left"/>
      <w:pPr>
        <w:ind w:left="6480" w:hanging="360"/>
      </w:pPr>
      <w:rPr>
        <w:rFonts w:ascii="Wingdings" w:hAnsi="Wingdings" w:hint="default"/>
      </w:rPr>
    </w:lvl>
  </w:abstractNum>
  <w:abstractNum w:abstractNumId="10" w15:restartNumberingAfterBreak="0">
    <w:nsid w:val="35F4A554"/>
    <w:multiLevelType w:val="hybridMultilevel"/>
    <w:tmpl w:val="F3581B7A"/>
    <w:lvl w:ilvl="0" w:tplc="90C68E9E">
      <w:start w:val="1"/>
      <w:numFmt w:val="bullet"/>
      <w:lvlText w:val=""/>
      <w:lvlJc w:val="left"/>
      <w:pPr>
        <w:ind w:left="720" w:hanging="360"/>
      </w:pPr>
      <w:rPr>
        <w:rFonts w:ascii="Symbol" w:hAnsi="Symbol" w:hint="default"/>
      </w:rPr>
    </w:lvl>
    <w:lvl w:ilvl="1" w:tplc="B1129304">
      <w:start w:val="1"/>
      <w:numFmt w:val="bullet"/>
      <w:lvlText w:val="o"/>
      <w:lvlJc w:val="left"/>
      <w:pPr>
        <w:ind w:left="1440" w:hanging="360"/>
      </w:pPr>
      <w:rPr>
        <w:rFonts w:ascii="Courier New" w:hAnsi="Courier New" w:hint="default"/>
      </w:rPr>
    </w:lvl>
    <w:lvl w:ilvl="2" w:tplc="97087B5C">
      <w:start w:val="1"/>
      <w:numFmt w:val="bullet"/>
      <w:lvlText w:val=""/>
      <w:lvlJc w:val="left"/>
      <w:pPr>
        <w:ind w:left="2160" w:hanging="360"/>
      </w:pPr>
      <w:rPr>
        <w:rFonts w:ascii="Wingdings" w:hAnsi="Wingdings" w:hint="default"/>
      </w:rPr>
    </w:lvl>
    <w:lvl w:ilvl="3" w:tplc="D8D4C836">
      <w:start w:val="1"/>
      <w:numFmt w:val="bullet"/>
      <w:lvlText w:val=""/>
      <w:lvlJc w:val="left"/>
      <w:pPr>
        <w:ind w:left="2880" w:hanging="360"/>
      </w:pPr>
      <w:rPr>
        <w:rFonts w:ascii="Symbol" w:hAnsi="Symbol" w:hint="default"/>
      </w:rPr>
    </w:lvl>
    <w:lvl w:ilvl="4" w:tplc="76E6DB80">
      <w:start w:val="1"/>
      <w:numFmt w:val="bullet"/>
      <w:lvlText w:val="o"/>
      <w:lvlJc w:val="left"/>
      <w:pPr>
        <w:ind w:left="3600" w:hanging="360"/>
      </w:pPr>
      <w:rPr>
        <w:rFonts w:ascii="Courier New" w:hAnsi="Courier New" w:hint="default"/>
      </w:rPr>
    </w:lvl>
    <w:lvl w:ilvl="5" w:tplc="6574964E">
      <w:start w:val="1"/>
      <w:numFmt w:val="bullet"/>
      <w:lvlText w:val=""/>
      <w:lvlJc w:val="left"/>
      <w:pPr>
        <w:ind w:left="4320" w:hanging="360"/>
      </w:pPr>
      <w:rPr>
        <w:rFonts w:ascii="Wingdings" w:hAnsi="Wingdings" w:hint="default"/>
      </w:rPr>
    </w:lvl>
    <w:lvl w:ilvl="6" w:tplc="9A1E1546">
      <w:start w:val="1"/>
      <w:numFmt w:val="bullet"/>
      <w:lvlText w:val=""/>
      <w:lvlJc w:val="left"/>
      <w:pPr>
        <w:ind w:left="5040" w:hanging="360"/>
      </w:pPr>
      <w:rPr>
        <w:rFonts w:ascii="Symbol" w:hAnsi="Symbol" w:hint="default"/>
      </w:rPr>
    </w:lvl>
    <w:lvl w:ilvl="7" w:tplc="89B8DA14">
      <w:start w:val="1"/>
      <w:numFmt w:val="bullet"/>
      <w:lvlText w:val="o"/>
      <w:lvlJc w:val="left"/>
      <w:pPr>
        <w:ind w:left="5760" w:hanging="360"/>
      </w:pPr>
      <w:rPr>
        <w:rFonts w:ascii="Courier New" w:hAnsi="Courier New" w:hint="default"/>
      </w:rPr>
    </w:lvl>
    <w:lvl w:ilvl="8" w:tplc="B02C032E">
      <w:start w:val="1"/>
      <w:numFmt w:val="bullet"/>
      <w:lvlText w:val=""/>
      <w:lvlJc w:val="left"/>
      <w:pPr>
        <w:ind w:left="6480" w:hanging="360"/>
      </w:pPr>
      <w:rPr>
        <w:rFonts w:ascii="Wingdings" w:hAnsi="Wingdings" w:hint="default"/>
      </w:rPr>
    </w:lvl>
  </w:abstractNum>
  <w:abstractNum w:abstractNumId="11" w15:restartNumberingAfterBreak="0">
    <w:nsid w:val="37B57718"/>
    <w:multiLevelType w:val="hybridMultilevel"/>
    <w:tmpl w:val="5B343DD8"/>
    <w:lvl w:ilvl="0" w:tplc="F79240BA">
      <w:start w:val="1"/>
      <w:numFmt w:val="bullet"/>
      <w:lvlText w:val=""/>
      <w:lvlJc w:val="left"/>
      <w:pPr>
        <w:ind w:left="1440" w:hanging="360"/>
      </w:pPr>
      <w:rPr>
        <w:rFonts w:ascii="Wingdings" w:hAnsi="Wingdings" w:hint="default"/>
      </w:rPr>
    </w:lvl>
    <w:lvl w:ilvl="1" w:tplc="9F6207EC">
      <w:start w:val="1"/>
      <w:numFmt w:val="bullet"/>
      <w:lvlText w:val="o"/>
      <w:lvlJc w:val="left"/>
      <w:pPr>
        <w:ind w:left="1440" w:hanging="360"/>
      </w:pPr>
      <w:rPr>
        <w:rFonts w:ascii="Courier New" w:hAnsi="Courier New" w:hint="default"/>
      </w:rPr>
    </w:lvl>
    <w:lvl w:ilvl="2" w:tplc="681A02E8">
      <w:start w:val="1"/>
      <w:numFmt w:val="bullet"/>
      <w:lvlText w:val=""/>
      <w:lvlJc w:val="left"/>
      <w:pPr>
        <w:ind w:left="2160" w:hanging="360"/>
      </w:pPr>
      <w:rPr>
        <w:rFonts w:ascii="Wingdings" w:hAnsi="Wingdings" w:hint="default"/>
      </w:rPr>
    </w:lvl>
    <w:lvl w:ilvl="3" w:tplc="DC86920A">
      <w:start w:val="1"/>
      <w:numFmt w:val="bullet"/>
      <w:lvlText w:val=""/>
      <w:lvlJc w:val="left"/>
      <w:pPr>
        <w:ind w:left="2880" w:hanging="360"/>
      </w:pPr>
      <w:rPr>
        <w:rFonts w:ascii="Symbol" w:hAnsi="Symbol" w:hint="default"/>
      </w:rPr>
    </w:lvl>
    <w:lvl w:ilvl="4" w:tplc="17A6A768">
      <w:start w:val="1"/>
      <w:numFmt w:val="bullet"/>
      <w:lvlText w:val="o"/>
      <w:lvlJc w:val="left"/>
      <w:pPr>
        <w:ind w:left="3600" w:hanging="360"/>
      </w:pPr>
      <w:rPr>
        <w:rFonts w:ascii="Courier New" w:hAnsi="Courier New" w:hint="default"/>
      </w:rPr>
    </w:lvl>
    <w:lvl w:ilvl="5" w:tplc="C556286A">
      <w:start w:val="1"/>
      <w:numFmt w:val="bullet"/>
      <w:lvlText w:val=""/>
      <w:lvlJc w:val="left"/>
      <w:pPr>
        <w:ind w:left="4320" w:hanging="360"/>
      </w:pPr>
      <w:rPr>
        <w:rFonts w:ascii="Wingdings" w:hAnsi="Wingdings" w:hint="default"/>
      </w:rPr>
    </w:lvl>
    <w:lvl w:ilvl="6" w:tplc="BA109004">
      <w:start w:val="1"/>
      <w:numFmt w:val="bullet"/>
      <w:lvlText w:val=""/>
      <w:lvlJc w:val="left"/>
      <w:pPr>
        <w:ind w:left="5040" w:hanging="360"/>
      </w:pPr>
      <w:rPr>
        <w:rFonts w:ascii="Symbol" w:hAnsi="Symbol" w:hint="default"/>
      </w:rPr>
    </w:lvl>
    <w:lvl w:ilvl="7" w:tplc="61C6792C">
      <w:start w:val="1"/>
      <w:numFmt w:val="bullet"/>
      <w:lvlText w:val="o"/>
      <w:lvlJc w:val="left"/>
      <w:pPr>
        <w:ind w:left="5760" w:hanging="360"/>
      </w:pPr>
      <w:rPr>
        <w:rFonts w:ascii="Courier New" w:hAnsi="Courier New" w:hint="default"/>
      </w:rPr>
    </w:lvl>
    <w:lvl w:ilvl="8" w:tplc="ED2E943C">
      <w:start w:val="1"/>
      <w:numFmt w:val="bullet"/>
      <w:lvlText w:val=""/>
      <w:lvlJc w:val="left"/>
      <w:pPr>
        <w:ind w:left="6480" w:hanging="360"/>
      </w:pPr>
      <w:rPr>
        <w:rFonts w:ascii="Wingdings" w:hAnsi="Wingdings" w:hint="default"/>
      </w:rPr>
    </w:lvl>
  </w:abstractNum>
  <w:abstractNum w:abstractNumId="12" w15:restartNumberingAfterBreak="0">
    <w:nsid w:val="3BAD93B5"/>
    <w:multiLevelType w:val="hybridMultilevel"/>
    <w:tmpl w:val="DE727068"/>
    <w:lvl w:ilvl="0" w:tplc="B9DA6AEC">
      <w:start w:val="1"/>
      <w:numFmt w:val="bullet"/>
      <w:lvlText w:val=""/>
      <w:lvlJc w:val="left"/>
      <w:pPr>
        <w:ind w:left="720" w:hanging="360"/>
      </w:pPr>
      <w:rPr>
        <w:rFonts w:ascii="Symbol" w:hAnsi="Symbol" w:hint="default"/>
      </w:rPr>
    </w:lvl>
    <w:lvl w:ilvl="1" w:tplc="6B50787A">
      <w:start w:val="1"/>
      <w:numFmt w:val="bullet"/>
      <w:lvlText w:val="o"/>
      <w:lvlJc w:val="left"/>
      <w:pPr>
        <w:ind w:left="1440" w:hanging="360"/>
      </w:pPr>
      <w:rPr>
        <w:rFonts w:ascii="Courier New" w:hAnsi="Courier New" w:hint="default"/>
      </w:rPr>
    </w:lvl>
    <w:lvl w:ilvl="2" w:tplc="5F08233A">
      <w:start w:val="1"/>
      <w:numFmt w:val="bullet"/>
      <w:lvlText w:val=""/>
      <w:lvlJc w:val="left"/>
      <w:pPr>
        <w:ind w:left="2160" w:hanging="360"/>
      </w:pPr>
      <w:rPr>
        <w:rFonts w:ascii="Wingdings" w:hAnsi="Wingdings" w:hint="default"/>
      </w:rPr>
    </w:lvl>
    <w:lvl w:ilvl="3" w:tplc="C23C2800">
      <w:start w:val="1"/>
      <w:numFmt w:val="bullet"/>
      <w:lvlText w:val=""/>
      <w:lvlJc w:val="left"/>
      <w:pPr>
        <w:ind w:left="2880" w:hanging="360"/>
      </w:pPr>
      <w:rPr>
        <w:rFonts w:ascii="Symbol" w:hAnsi="Symbol" w:hint="default"/>
      </w:rPr>
    </w:lvl>
    <w:lvl w:ilvl="4" w:tplc="04D0EDEE">
      <w:start w:val="1"/>
      <w:numFmt w:val="bullet"/>
      <w:lvlText w:val="o"/>
      <w:lvlJc w:val="left"/>
      <w:pPr>
        <w:ind w:left="3600" w:hanging="360"/>
      </w:pPr>
      <w:rPr>
        <w:rFonts w:ascii="Courier New" w:hAnsi="Courier New" w:hint="default"/>
      </w:rPr>
    </w:lvl>
    <w:lvl w:ilvl="5" w:tplc="4CACB952">
      <w:start w:val="1"/>
      <w:numFmt w:val="bullet"/>
      <w:lvlText w:val=""/>
      <w:lvlJc w:val="left"/>
      <w:pPr>
        <w:ind w:left="4320" w:hanging="360"/>
      </w:pPr>
      <w:rPr>
        <w:rFonts w:ascii="Wingdings" w:hAnsi="Wingdings" w:hint="default"/>
      </w:rPr>
    </w:lvl>
    <w:lvl w:ilvl="6" w:tplc="2DF46A16">
      <w:start w:val="1"/>
      <w:numFmt w:val="bullet"/>
      <w:lvlText w:val=""/>
      <w:lvlJc w:val="left"/>
      <w:pPr>
        <w:ind w:left="5040" w:hanging="360"/>
      </w:pPr>
      <w:rPr>
        <w:rFonts w:ascii="Symbol" w:hAnsi="Symbol" w:hint="default"/>
      </w:rPr>
    </w:lvl>
    <w:lvl w:ilvl="7" w:tplc="2DAC9742">
      <w:start w:val="1"/>
      <w:numFmt w:val="bullet"/>
      <w:lvlText w:val="o"/>
      <w:lvlJc w:val="left"/>
      <w:pPr>
        <w:ind w:left="5760" w:hanging="360"/>
      </w:pPr>
      <w:rPr>
        <w:rFonts w:ascii="Courier New" w:hAnsi="Courier New" w:hint="default"/>
      </w:rPr>
    </w:lvl>
    <w:lvl w:ilvl="8" w:tplc="2FA42F70">
      <w:start w:val="1"/>
      <w:numFmt w:val="bullet"/>
      <w:lvlText w:val=""/>
      <w:lvlJc w:val="left"/>
      <w:pPr>
        <w:ind w:left="6480" w:hanging="360"/>
      </w:pPr>
      <w:rPr>
        <w:rFonts w:ascii="Wingdings" w:hAnsi="Wingdings" w:hint="default"/>
      </w:rPr>
    </w:lvl>
  </w:abstractNum>
  <w:abstractNum w:abstractNumId="13" w15:restartNumberingAfterBreak="0">
    <w:nsid w:val="3CAEFBA7"/>
    <w:multiLevelType w:val="hybridMultilevel"/>
    <w:tmpl w:val="7CAC3734"/>
    <w:lvl w:ilvl="0" w:tplc="2B72300A">
      <w:start w:val="1"/>
      <w:numFmt w:val="bullet"/>
      <w:lvlText w:val=""/>
      <w:lvlJc w:val="left"/>
      <w:pPr>
        <w:ind w:left="720" w:hanging="360"/>
      </w:pPr>
      <w:rPr>
        <w:rFonts w:ascii="Symbol" w:hAnsi="Symbol" w:hint="default"/>
      </w:rPr>
    </w:lvl>
    <w:lvl w:ilvl="1" w:tplc="67324FD2">
      <w:start w:val="1"/>
      <w:numFmt w:val="bullet"/>
      <w:lvlText w:val="o"/>
      <w:lvlJc w:val="left"/>
      <w:pPr>
        <w:ind w:left="1440" w:hanging="360"/>
      </w:pPr>
      <w:rPr>
        <w:rFonts w:ascii="Courier New" w:hAnsi="Courier New" w:hint="default"/>
      </w:rPr>
    </w:lvl>
    <w:lvl w:ilvl="2" w:tplc="93B2AD22">
      <w:start w:val="1"/>
      <w:numFmt w:val="bullet"/>
      <w:lvlText w:val=""/>
      <w:lvlJc w:val="left"/>
      <w:pPr>
        <w:ind w:left="2160" w:hanging="360"/>
      </w:pPr>
      <w:rPr>
        <w:rFonts w:ascii="Wingdings" w:hAnsi="Wingdings" w:hint="default"/>
      </w:rPr>
    </w:lvl>
    <w:lvl w:ilvl="3" w:tplc="5CAA70BC">
      <w:start w:val="1"/>
      <w:numFmt w:val="bullet"/>
      <w:lvlText w:val=""/>
      <w:lvlJc w:val="left"/>
      <w:pPr>
        <w:ind w:left="2880" w:hanging="360"/>
      </w:pPr>
      <w:rPr>
        <w:rFonts w:ascii="Symbol" w:hAnsi="Symbol" w:hint="default"/>
      </w:rPr>
    </w:lvl>
    <w:lvl w:ilvl="4" w:tplc="480EA2BC">
      <w:start w:val="1"/>
      <w:numFmt w:val="bullet"/>
      <w:lvlText w:val="o"/>
      <w:lvlJc w:val="left"/>
      <w:pPr>
        <w:ind w:left="3600" w:hanging="360"/>
      </w:pPr>
      <w:rPr>
        <w:rFonts w:ascii="Courier New" w:hAnsi="Courier New" w:hint="default"/>
      </w:rPr>
    </w:lvl>
    <w:lvl w:ilvl="5" w:tplc="88E8C78E">
      <w:start w:val="1"/>
      <w:numFmt w:val="bullet"/>
      <w:lvlText w:val=""/>
      <w:lvlJc w:val="left"/>
      <w:pPr>
        <w:ind w:left="4320" w:hanging="360"/>
      </w:pPr>
      <w:rPr>
        <w:rFonts w:ascii="Wingdings" w:hAnsi="Wingdings" w:hint="default"/>
      </w:rPr>
    </w:lvl>
    <w:lvl w:ilvl="6" w:tplc="0EDEA570">
      <w:start w:val="1"/>
      <w:numFmt w:val="bullet"/>
      <w:lvlText w:val=""/>
      <w:lvlJc w:val="left"/>
      <w:pPr>
        <w:ind w:left="5040" w:hanging="360"/>
      </w:pPr>
      <w:rPr>
        <w:rFonts w:ascii="Symbol" w:hAnsi="Symbol" w:hint="default"/>
      </w:rPr>
    </w:lvl>
    <w:lvl w:ilvl="7" w:tplc="6546BD78">
      <w:start w:val="1"/>
      <w:numFmt w:val="bullet"/>
      <w:lvlText w:val="o"/>
      <w:lvlJc w:val="left"/>
      <w:pPr>
        <w:ind w:left="5760" w:hanging="360"/>
      </w:pPr>
      <w:rPr>
        <w:rFonts w:ascii="Courier New" w:hAnsi="Courier New" w:hint="default"/>
      </w:rPr>
    </w:lvl>
    <w:lvl w:ilvl="8" w:tplc="1B7CD77E">
      <w:start w:val="1"/>
      <w:numFmt w:val="bullet"/>
      <w:lvlText w:val=""/>
      <w:lvlJc w:val="left"/>
      <w:pPr>
        <w:ind w:left="6480" w:hanging="360"/>
      </w:pPr>
      <w:rPr>
        <w:rFonts w:ascii="Wingdings" w:hAnsi="Wingdings" w:hint="default"/>
      </w:rPr>
    </w:lvl>
  </w:abstractNum>
  <w:abstractNum w:abstractNumId="14" w15:restartNumberingAfterBreak="0">
    <w:nsid w:val="4105A361"/>
    <w:multiLevelType w:val="hybridMultilevel"/>
    <w:tmpl w:val="B71C33D6"/>
    <w:lvl w:ilvl="0" w:tplc="F20651AC">
      <w:start w:val="1"/>
      <w:numFmt w:val="bullet"/>
      <w:lvlText w:val=""/>
      <w:lvlJc w:val="left"/>
      <w:pPr>
        <w:ind w:left="720" w:hanging="360"/>
      </w:pPr>
      <w:rPr>
        <w:rFonts w:ascii="Symbol" w:hAnsi="Symbol" w:hint="default"/>
      </w:rPr>
    </w:lvl>
    <w:lvl w:ilvl="1" w:tplc="90B4DF9E">
      <w:start w:val="1"/>
      <w:numFmt w:val="bullet"/>
      <w:lvlText w:val="o"/>
      <w:lvlJc w:val="left"/>
      <w:pPr>
        <w:ind w:left="1440" w:hanging="360"/>
      </w:pPr>
      <w:rPr>
        <w:rFonts w:ascii="Courier New" w:hAnsi="Courier New" w:hint="default"/>
      </w:rPr>
    </w:lvl>
    <w:lvl w:ilvl="2" w:tplc="2AEC0034">
      <w:start w:val="1"/>
      <w:numFmt w:val="bullet"/>
      <w:lvlText w:val=""/>
      <w:lvlJc w:val="left"/>
      <w:pPr>
        <w:ind w:left="2160" w:hanging="360"/>
      </w:pPr>
      <w:rPr>
        <w:rFonts w:ascii="Wingdings" w:hAnsi="Wingdings" w:hint="default"/>
      </w:rPr>
    </w:lvl>
    <w:lvl w:ilvl="3" w:tplc="32520474">
      <w:start w:val="1"/>
      <w:numFmt w:val="bullet"/>
      <w:lvlText w:val=""/>
      <w:lvlJc w:val="left"/>
      <w:pPr>
        <w:ind w:left="2880" w:hanging="360"/>
      </w:pPr>
      <w:rPr>
        <w:rFonts w:ascii="Symbol" w:hAnsi="Symbol" w:hint="default"/>
      </w:rPr>
    </w:lvl>
    <w:lvl w:ilvl="4" w:tplc="5A329A40">
      <w:start w:val="1"/>
      <w:numFmt w:val="bullet"/>
      <w:lvlText w:val="o"/>
      <w:lvlJc w:val="left"/>
      <w:pPr>
        <w:ind w:left="3600" w:hanging="360"/>
      </w:pPr>
      <w:rPr>
        <w:rFonts w:ascii="Courier New" w:hAnsi="Courier New" w:hint="default"/>
      </w:rPr>
    </w:lvl>
    <w:lvl w:ilvl="5" w:tplc="01F8FD6E">
      <w:start w:val="1"/>
      <w:numFmt w:val="bullet"/>
      <w:lvlText w:val=""/>
      <w:lvlJc w:val="left"/>
      <w:pPr>
        <w:ind w:left="4320" w:hanging="360"/>
      </w:pPr>
      <w:rPr>
        <w:rFonts w:ascii="Wingdings" w:hAnsi="Wingdings" w:hint="default"/>
      </w:rPr>
    </w:lvl>
    <w:lvl w:ilvl="6" w:tplc="2E3C006E">
      <w:start w:val="1"/>
      <w:numFmt w:val="bullet"/>
      <w:lvlText w:val=""/>
      <w:lvlJc w:val="left"/>
      <w:pPr>
        <w:ind w:left="5040" w:hanging="360"/>
      </w:pPr>
      <w:rPr>
        <w:rFonts w:ascii="Symbol" w:hAnsi="Symbol" w:hint="default"/>
      </w:rPr>
    </w:lvl>
    <w:lvl w:ilvl="7" w:tplc="B9DA6FD4">
      <w:start w:val="1"/>
      <w:numFmt w:val="bullet"/>
      <w:lvlText w:val="o"/>
      <w:lvlJc w:val="left"/>
      <w:pPr>
        <w:ind w:left="5760" w:hanging="360"/>
      </w:pPr>
      <w:rPr>
        <w:rFonts w:ascii="Courier New" w:hAnsi="Courier New" w:hint="default"/>
      </w:rPr>
    </w:lvl>
    <w:lvl w:ilvl="8" w:tplc="93A6EC86">
      <w:start w:val="1"/>
      <w:numFmt w:val="bullet"/>
      <w:lvlText w:val=""/>
      <w:lvlJc w:val="left"/>
      <w:pPr>
        <w:ind w:left="6480" w:hanging="360"/>
      </w:pPr>
      <w:rPr>
        <w:rFonts w:ascii="Wingdings" w:hAnsi="Wingdings" w:hint="default"/>
      </w:rPr>
    </w:lvl>
  </w:abstractNum>
  <w:abstractNum w:abstractNumId="15" w15:restartNumberingAfterBreak="0">
    <w:nsid w:val="4DF2EB23"/>
    <w:multiLevelType w:val="hybridMultilevel"/>
    <w:tmpl w:val="7C5AEB58"/>
    <w:lvl w:ilvl="0" w:tplc="115C7AE0">
      <w:start w:val="1"/>
      <w:numFmt w:val="bullet"/>
      <w:lvlText w:val=""/>
      <w:lvlJc w:val="left"/>
      <w:pPr>
        <w:ind w:left="720" w:hanging="360"/>
      </w:pPr>
      <w:rPr>
        <w:rFonts w:ascii="Symbol" w:hAnsi="Symbol" w:hint="default"/>
      </w:rPr>
    </w:lvl>
    <w:lvl w:ilvl="1" w:tplc="5D1091D2">
      <w:start w:val="1"/>
      <w:numFmt w:val="bullet"/>
      <w:lvlText w:val="o"/>
      <w:lvlJc w:val="left"/>
      <w:pPr>
        <w:ind w:left="1440" w:hanging="360"/>
      </w:pPr>
      <w:rPr>
        <w:rFonts w:ascii="Courier New" w:hAnsi="Courier New" w:hint="default"/>
      </w:rPr>
    </w:lvl>
    <w:lvl w:ilvl="2" w:tplc="B302CCA0">
      <w:start w:val="1"/>
      <w:numFmt w:val="bullet"/>
      <w:lvlText w:val=""/>
      <w:lvlJc w:val="left"/>
      <w:pPr>
        <w:ind w:left="2160" w:hanging="360"/>
      </w:pPr>
      <w:rPr>
        <w:rFonts w:ascii="Wingdings" w:hAnsi="Wingdings" w:hint="default"/>
      </w:rPr>
    </w:lvl>
    <w:lvl w:ilvl="3" w:tplc="94EEDB98">
      <w:start w:val="1"/>
      <w:numFmt w:val="bullet"/>
      <w:lvlText w:val=""/>
      <w:lvlJc w:val="left"/>
      <w:pPr>
        <w:ind w:left="2880" w:hanging="360"/>
      </w:pPr>
      <w:rPr>
        <w:rFonts w:ascii="Symbol" w:hAnsi="Symbol" w:hint="default"/>
      </w:rPr>
    </w:lvl>
    <w:lvl w:ilvl="4" w:tplc="D06655C2">
      <w:start w:val="1"/>
      <w:numFmt w:val="bullet"/>
      <w:lvlText w:val="o"/>
      <w:lvlJc w:val="left"/>
      <w:pPr>
        <w:ind w:left="3600" w:hanging="360"/>
      </w:pPr>
      <w:rPr>
        <w:rFonts w:ascii="Courier New" w:hAnsi="Courier New" w:hint="default"/>
      </w:rPr>
    </w:lvl>
    <w:lvl w:ilvl="5" w:tplc="7C26620A">
      <w:start w:val="1"/>
      <w:numFmt w:val="bullet"/>
      <w:lvlText w:val=""/>
      <w:lvlJc w:val="left"/>
      <w:pPr>
        <w:ind w:left="4320" w:hanging="360"/>
      </w:pPr>
      <w:rPr>
        <w:rFonts w:ascii="Wingdings" w:hAnsi="Wingdings" w:hint="default"/>
      </w:rPr>
    </w:lvl>
    <w:lvl w:ilvl="6" w:tplc="AD007B2C">
      <w:start w:val="1"/>
      <w:numFmt w:val="bullet"/>
      <w:lvlText w:val=""/>
      <w:lvlJc w:val="left"/>
      <w:pPr>
        <w:ind w:left="5040" w:hanging="360"/>
      </w:pPr>
      <w:rPr>
        <w:rFonts w:ascii="Symbol" w:hAnsi="Symbol" w:hint="default"/>
      </w:rPr>
    </w:lvl>
    <w:lvl w:ilvl="7" w:tplc="D35CF19C">
      <w:start w:val="1"/>
      <w:numFmt w:val="bullet"/>
      <w:lvlText w:val="o"/>
      <w:lvlJc w:val="left"/>
      <w:pPr>
        <w:ind w:left="5760" w:hanging="360"/>
      </w:pPr>
      <w:rPr>
        <w:rFonts w:ascii="Courier New" w:hAnsi="Courier New" w:hint="default"/>
      </w:rPr>
    </w:lvl>
    <w:lvl w:ilvl="8" w:tplc="8DD25592">
      <w:start w:val="1"/>
      <w:numFmt w:val="bullet"/>
      <w:lvlText w:val=""/>
      <w:lvlJc w:val="left"/>
      <w:pPr>
        <w:ind w:left="6480" w:hanging="360"/>
      </w:pPr>
      <w:rPr>
        <w:rFonts w:ascii="Wingdings" w:hAnsi="Wingdings" w:hint="default"/>
      </w:rPr>
    </w:lvl>
  </w:abstractNum>
  <w:abstractNum w:abstractNumId="16" w15:restartNumberingAfterBreak="0">
    <w:nsid w:val="4F8F48D1"/>
    <w:multiLevelType w:val="hybridMultilevel"/>
    <w:tmpl w:val="2C3A0570"/>
    <w:lvl w:ilvl="0" w:tplc="E77C0BA2">
      <w:start w:val="1"/>
      <w:numFmt w:val="bullet"/>
      <w:lvlText w:val=""/>
      <w:lvlJc w:val="left"/>
      <w:pPr>
        <w:ind w:left="720" w:hanging="360"/>
      </w:pPr>
      <w:rPr>
        <w:rFonts w:ascii="Symbol" w:hAnsi="Symbol" w:hint="default"/>
      </w:rPr>
    </w:lvl>
    <w:lvl w:ilvl="1" w:tplc="AB9858F2">
      <w:start w:val="1"/>
      <w:numFmt w:val="bullet"/>
      <w:lvlText w:val="o"/>
      <w:lvlJc w:val="left"/>
      <w:pPr>
        <w:ind w:left="1440" w:hanging="360"/>
      </w:pPr>
      <w:rPr>
        <w:rFonts w:ascii="Courier New" w:hAnsi="Courier New" w:hint="default"/>
      </w:rPr>
    </w:lvl>
    <w:lvl w:ilvl="2" w:tplc="8F22968A">
      <w:start w:val="1"/>
      <w:numFmt w:val="bullet"/>
      <w:lvlText w:val=""/>
      <w:lvlJc w:val="left"/>
      <w:pPr>
        <w:ind w:left="2160" w:hanging="360"/>
      </w:pPr>
      <w:rPr>
        <w:rFonts w:ascii="Wingdings" w:hAnsi="Wingdings" w:hint="default"/>
      </w:rPr>
    </w:lvl>
    <w:lvl w:ilvl="3" w:tplc="A85E9516">
      <w:start w:val="1"/>
      <w:numFmt w:val="bullet"/>
      <w:lvlText w:val=""/>
      <w:lvlJc w:val="left"/>
      <w:pPr>
        <w:ind w:left="2880" w:hanging="360"/>
      </w:pPr>
      <w:rPr>
        <w:rFonts w:ascii="Symbol" w:hAnsi="Symbol" w:hint="default"/>
      </w:rPr>
    </w:lvl>
    <w:lvl w:ilvl="4" w:tplc="D4868F46">
      <w:start w:val="1"/>
      <w:numFmt w:val="bullet"/>
      <w:lvlText w:val="o"/>
      <w:lvlJc w:val="left"/>
      <w:pPr>
        <w:ind w:left="3600" w:hanging="360"/>
      </w:pPr>
      <w:rPr>
        <w:rFonts w:ascii="Courier New" w:hAnsi="Courier New" w:hint="default"/>
      </w:rPr>
    </w:lvl>
    <w:lvl w:ilvl="5" w:tplc="097896FA">
      <w:start w:val="1"/>
      <w:numFmt w:val="bullet"/>
      <w:lvlText w:val=""/>
      <w:lvlJc w:val="left"/>
      <w:pPr>
        <w:ind w:left="4320" w:hanging="360"/>
      </w:pPr>
      <w:rPr>
        <w:rFonts w:ascii="Wingdings" w:hAnsi="Wingdings" w:hint="default"/>
      </w:rPr>
    </w:lvl>
    <w:lvl w:ilvl="6" w:tplc="81C25CF2">
      <w:start w:val="1"/>
      <w:numFmt w:val="bullet"/>
      <w:lvlText w:val=""/>
      <w:lvlJc w:val="left"/>
      <w:pPr>
        <w:ind w:left="5040" w:hanging="360"/>
      </w:pPr>
      <w:rPr>
        <w:rFonts w:ascii="Symbol" w:hAnsi="Symbol" w:hint="default"/>
      </w:rPr>
    </w:lvl>
    <w:lvl w:ilvl="7" w:tplc="2D50B2EA">
      <w:start w:val="1"/>
      <w:numFmt w:val="bullet"/>
      <w:lvlText w:val="o"/>
      <w:lvlJc w:val="left"/>
      <w:pPr>
        <w:ind w:left="5760" w:hanging="360"/>
      </w:pPr>
      <w:rPr>
        <w:rFonts w:ascii="Courier New" w:hAnsi="Courier New" w:hint="default"/>
      </w:rPr>
    </w:lvl>
    <w:lvl w:ilvl="8" w:tplc="42427218">
      <w:start w:val="1"/>
      <w:numFmt w:val="bullet"/>
      <w:lvlText w:val=""/>
      <w:lvlJc w:val="left"/>
      <w:pPr>
        <w:ind w:left="6480" w:hanging="360"/>
      </w:pPr>
      <w:rPr>
        <w:rFonts w:ascii="Wingdings" w:hAnsi="Wingdings" w:hint="default"/>
      </w:rPr>
    </w:lvl>
  </w:abstractNum>
  <w:abstractNum w:abstractNumId="17" w15:restartNumberingAfterBreak="0">
    <w:nsid w:val="5BF025CE"/>
    <w:multiLevelType w:val="hybridMultilevel"/>
    <w:tmpl w:val="048CB96E"/>
    <w:lvl w:ilvl="0" w:tplc="61489400">
      <w:start w:val="1"/>
      <w:numFmt w:val="bullet"/>
      <w:lvlText w:val=""/>
      <w:lvlJc w:val="left"/>
      <w:pPr>
        <w:ind w:left="720" w:hanging="360"/>
      </w:pPr>
      <w:rPr>
        <w:rFonts w:ascii="Symbol" w:hAnsi="Symbol" w:hint="default"/>
      </w:rPr>
    </w:lvl>
    <w:lvl w:ilvl="1" w:tplc="35FE9D96">
      <w:start w:val="1"/>
      <w:numFmt w:val="bullet"/>
      <w:lvlText w:val="o"/>
      <w:lvlJc w:val="left"/>
      <w:pPr>
        <w:ind w:left="1440" w:hanging="360"/>
      </w:pPr>
      <w:rPr>
        <w:rFonts w:ascii="Courier New" w:hAnsi="Courier New" w:hint="default"/>
      </w:rPr>
    </w:lvl>
    <w:lvl w:ilvl="2" w:tplc="06EE2AD4">
      <w:start w:val="1"/>
      <w:numFmt w:val="bullet"/>
      <w:lvlText w:val=""/>
      <w:lvlJc w:val="left"/>
      <w:pPr>
        <w:ind w:left="2160" w:hanging="360"/>
      </w:pPr>
      <w:rPr>
        <w:rFonts w:ascii="Wingdings" w:hAnsi="Wingdings" w:hint="default"/>
      </w:rPr>
    </w:lvl>
    <w:lvl w:ilvl="3" w:tplc="61820C7E">
      <w:start w:val="1"/>
      <w:numFmt w:val="bullet"/>
      <w:lvlText w:val=""/>
      <w:lvlJc w:val="left"/>
      <w:pPr>
        <w:ind w:left="2880" w:hanging="360"/>
      </w:pPr>
      <w:rPr>
        <w:rFonts w:ascii="Symbol" w:hAnsi="Symbol" w:hint="default"/>
      </w:rPr>
    </w:lvl>
    <w:lvl w:ilvl="4" w:tplc="7D500264">
      <w:start w:val="1"/>
      <w:numFmt w:val="bullet"/>
      <w:lvlText w:val="o"/>
      <w:lvlJc w:val="left"/>
      <w:pPr>
        <w:ind w:left="3600" w:hanging="360"/>
      </w:pPr>
      <w:rPr>
        <w:rFonts w:ascii="Courier New" w:hAnsi="Courier New" w:hint="default"/>
      </w:rPr>
    </w:lvl>
    <w:lvl w:ilvl="5" w:tplc="3438D2C4">
      <w:start w:val="1"/>
      <w:numFmt w:val="bullet"/>
      <w:lvlText w:val=""/>
      <w:lvlJc w:val="left"/>
      <w:pPr>
        <w:ind w:left="4320" w:hanging="360"/>
      </w:pPr>
      <w:rPr>
        <w:rFonts w:ascii="Wingdings" w:hAnsi="Wingdings" w:hint="default"/>
      </w:rPr>
    </w:lvl>
    <w:lvl w:ilvl="6" w:tplc="25E2CA72">
      <w:start w:val="1"/>
      <w:numFmt w:val="bullet"/>
      <w:lvlText w:val=""/>
      <w:lvlJc w:val="left"/>
      <w:pPr>
        <w:ind w:left="5040" w:hanging="360"/>
      </w:pPr>
      <w:rPr>
        <w:rFonts w:ascii="Symbol" w:hAnsi="Symbol" w:hint="default"/>
      </w:rPr>
    </w:lvl>
    <w:lvl w:ilvl="7" w:tplc="EEC8199A">
      <w:start w:val="1"/>
      <w:numFmt w:val="bullet"/>
      <w:lvlText w:val="o"/>
      <w:lvlJc w:val="left"/>
      <w:pPr>
        <w:ind w:left="5760" w:hanging="360"/>
      </w:pPr>
      <w:rPr>
        <w:rFonts w:ascii="Courier New" w:hAnsi="Courier New" w:hint="default"/>
      </w:rPr>
    </w:lvl>
    <w:lvl w:ilvl="8" w:tplc="AD4018E8">
      <w:start w:val="1"/>
      <w:numFmt w:val="bullet"/>
      <w:lvlText w:val=""/>
      <w:lvlJc w:val="left"/>
      <w:pPr>
        <w:ind w:left="6480" w:hanging="360"/>
      </w:pPr>
      <w:rPr>
        <w:rFonts w:ascii="Wingdings" w:hAnsi="Wingdings" w:hint="default"/>
      </w:rPr>
    </w:lvl>
  </w:abstractNum>
  <w:abstractNum w:abstractNumId="18" w15:restartNumberingAfterBreak="0">
    <w:nsid w:val="70FDF5C9"/>
    <w:multiLevelType w:val="hybridMultilevel"/>
    <w:tmpl w:val="19A2D396"/>
    <w:lvl w:ilvl="0" w:tplc="DB584692">
      <w:start w:val="1"/>
      <w:numFmt w:val="bullet"/>
      <w:lvlText w:val=""/>
      <w:lvlJc w:val="left"/>
      <w:pPr>
        <w:ind w:left="720" w:hanging="360"/>
      </w:pPr>
      <w:rPr>
        <w:rFonts w:ascii="Symbol" w:hAnsi="Symbol" w:hint="default"/>
      </w:rPr>
    </w:lvl>
    <w:lvl w:ilvl="1" w:tplc="BC546848">
      <w:start w:val="1"/>
      <w:numFmt w:val="bullet"/>
      <w:lvlText w:val="o"/>
      <w:lvlJc w:val="left"/>
      <w:pPr>
        <w:ind w:left="1440" w:hanging="360"/>
      </w:pPr>
      <w:rPr>
        <w:rFonts w:ascii="Courier New" w:hAnsi="Courier New" w:hint="default"/>
      </w:rPr>
    </w:lvl>
    <w:lvl w:ilvl="2" w:tplc="1FB2760E">
      <w:start w:val="1"/>
      <w:numFmt w:val="bullet"/>
      <w:lvlText w:val=""/>
      <w:lvlJc w:val="left"/>
      <w:pPr>
        <w:ind w:left="2160" w:hanging="360"/>
      </w:pPr>
      <w:rPr>
        <w:rFonts w:ascii="Wingdings" w:hAnsi="Wingdings" w:hint="default"/>
      </w:rPr>
    </w:lvl>
    <w:lvl w:ilvl="3" w:tplc="776021D8">
      <w:start w:val="1"/>
      <w:numFmt w:val="bullet"/>
      <w:lvlText w:val=""/>
      <w:lvlJc w:val="left"/>
      <w:pPr>
        <w:ind w:left="2880" w:hanging="360"/>
      </w:pPr>
      <w:rPr>
        <w:rFonts w:ascii="Symbol" w:hAnsi="Symbol" w:hint="default"/>
      </w:rPr>
    </w:lvl>
    <w:lvl w:ilvl="4" w:tplc="E2DA7AF4">
      <w:start w:val="1"/>
      <w:numFmt w:val="bullet"/>
      <w:lvlText w:val="o"/>
      <w:lvlJc w:val="left"/>
      <w:pPr>
        <w:ind w:left="3600" w:hanging="360"/>
      </w:pPr>
      <w:rPr>
        <w:rFonts w:ascii="Courier New" w:hAnsi="Courier New" w:hint="default"/>
      </w:rPr>
    </w:lvl>
    <w:lvl w:ilvl="5" w:tplc="3E048660">
      <w:start w:val="1"/>
      <w:numFmt w:val="bullet"/>
      <w:lvlText w:val=""/>
      <w:lvlJc w:val="left"/>
      <w:pPr>
        <w:ind w:left="4320" w:hanging="360"/>
      </w:pPr>
      <w:rPr>
        <w:rFonts w:ascii="Wingdings" w:hAnsi="Wingdings" w:hint="default"/>
      </w:rPr>
    </w:lvl>
    <w:lvl w:ilvl="6" w:tplc="AA027F8A">
      <w:start w:val="1"/>
      <w:numFmt w:val="bullet"/>
      <w:lvlText w:val=""/>
      <w:lvlJc w:val="left"/>
      <w:pPr>
        <w:ind w:left="5040" w:hanging="360"/>
      </w:pPr>
      <w:rPr>
        <w:rFonts w:ascii="Symbol" w:hAnsi="Symbol" w:hint="default"/>
      </w:rPr>
    </w:lvl>
    <w:lvl w:ilvl="7" w:tplc="468E4868">
      <w:start w:val="1"/>
      <w:numFmt w:val="bullet"/>
      <w:lvlText w:val="o"/>
      <w:lvlJc w:val="left"/>
      <w:pPr>
        <w:ind w:left="5760" w:hanging="360"/>
      </w:pPr>
      <w:rPr>
        <w:rFonts w:ascii="Courier New" w:hAnsi="Courier New" w:hint="default"/>
      </w:rPr>
    </w:lvl>
    <w:lvl w:ilvl="8" w:tplc="0D969392">
      <w:start w:val="1"/>
      <w:numFmt w:val="bullet"/>
      <w:lvlText w:val=""/>
      <w:lvlJc w:val="left"/>
      <w:pPr>
        <w:ind w:left="6480" w:hanging="360"/>
      </w:pPr>
      <w:rPr>
        <w:rFonts w:ascii="Wingdings" w:hAnsi="Wingdings" w:hint="default"/>
      </w:rPr>
    </w:lvl>
  </w:abstractNum>
  <w:abstractNum w:abstractNumId="19" w15:restartNumberingAfterBreak="0">
    <w:nsid w:val="7438E682"/>
    <w:multiLevelType w:val="hybridMultilevel"/>
    <w:tmpl w:val="2794AC46"/>
    <w:lvl w:ilvl="0" w:tplc="896A4C6C">
      <w:start w:val="1"/>
      <w:numFmt w:val="bullet"/>
      <w:lvlText w:val=""/>
      <w:lvlJc w:val="left"/>
      <w:pPr>
        <w:ind w:left="720" w:hanging="360"/>
      </w:pPr>
      <w:rPr>
        <w:rFonts w:ascii="Symbol" w:hAnsi="Symbol" w:hint="default"/>
      </w:rPr>
    </w:lvl>
    <w:lvl w:ilvl="1" w:tplc="34A655C4">
      <w:start w:val="1"/>
      <w:numFmt w:val="bullet"/>
      <w:lvlText w:val="o"/>
      <w:lvlJc w:val="left"/>
      <w:pPr>
        <w:ind w:left="1440" w:hanging="360"/>
      </w:pPr>
      <w:rPr>
        <w:rFonts w:ascii="Courier New" w:hAnsi="Courier New" w:hint="default"/>
      </w:rPr>
    </w:lvl>
    <w:lvl w:ilvl="2" w:tplc="CA56C2F0">
      <w:start w:val="1"/>
      <w:numFmt w:val="bullet"/>
      <w:lvlText w:val=""/>
      <w:lvlJc w:val="left"/>
      <w:pPr>
        <w:ind w:left="2160" w:hanging="360"/>
      </w:pPr>
      <w:rPr>
        <w:rFonts w:ascii="Wingdings" w:hAnsi="Wingdings" w:hint="default"/>
      </w:rPr>
    </w:lvl>
    <w:lvl w:ilvl="3" w:tplc="E65254C2">
      <w:start w:val="1"/>
      <w:numFmt w:val="bullet"/>
      <w:lvlText w:val=""/>
      <w:lvlJc w:val="left"/>
      <w:pPr>
        <w:ind w:left="2880" w:hanging="360"/>
      </w:pPr>
      <w:rPr>
        <w:rFonts w:ascii="Symbol" w:hAnsi="Symbol" w:hint="default"/>
      </w:rPr>
    </w:lvl>
    <w:lvl w:ilvl="4" w:tplc="1E28560C">
      <w:start w:val="1"/>
      <w:numFmt w:val="bullet"/>
      <w:lvlText w:val="o"/>
      <w:lvlJc w:val="left"/>
      <w:pPr>
        <w:ind w:left="3600" w:hanging="360"/>
      </w:pPr>
      <w:rPr>
        <w:rFonts w:ascii="Courier New" w:hAnsi="Courier New" w:hint="default"/>
      </w:rPr>
    </w:lvl>
    <w:lvl w:ilvl="5" w:tplc="61B03676">
      <w:start w:val="1"/>
      <w:numFmt w:val="bullet"/>
      <w:lvlText w:val=""/>
      <w:lvlJc w:val="left"/>
      <w:pPr>
        <w:ind w:left="4320" w:hanging="360"/>
      </w:pPr>
      <w:rPr>
        <w:rFonts w:ascii="Wingdings" w:hAnsi="Wingdings" w:hint="default"/>
      </w:rPr>
    </w:lvl>
    <w:lvl w:ilvl="6" w:tplc="A6E2BB74">
      <w:start w:val="1"/>
      <w:numFmt w:val="bullet"/>
      <w:lvlText w:val=""/>
      <w:lvlJc w:val="left"/>
      <w:pPr>
        <w:ind w:left="5040" w:hanging="360"/>
      </w:pPr>
      <w:rPr>
        <w:rFonts w:ascii="Symbol" w:hAnsi="Symbol" w:hint="default"/>
      </w:rPr>
    </w:lvl>
    <w:lvl w:ilvl="7" w:tplc="0A027382">
      <w:start w:val="1"/>
      <w:numFmt w:val="bullet"/>
      <w:lvlText w:val="o"/>
      <w:lvlJc w:val="left"/>
      <w:pPr>
        <w:ind w:left="5760" w:hanging="360"/>
      </w:pPr>
      <w:rPr>
        <w:rFonts w:ascii="Courier New" w:hAnsi="Courier New" w:hint="default"/>
      </w:rPr>
    </w:lvl>
    <w:lvl w:ilvl="8" w:tplc="E27093AE">
      <w:start w:val="1"/>
      <w:numFmt w:val="bullet"/>
      <w:lvlText w:val=""/>
      <w:lvlJc w:val="left"/>
      <w:pPr>
        <w:ind w:left="6480" w:hanging="360"/>
      </w:pPr>
      <w:rPr>
        <w:rFonts w:ascii="Wingdings" w:hAnsi="Wingdings" w:hint="default"/>
      </w:rPr>
    </w:lvl>
  </w:abstractNum>
  <w:abstractNum w:abstractNumId="20" w15:restartNumberingAfterBreak="0">
    <w:nsid w:val="75593B57"/>
    <w:multiLevelType w:val="hybridMultilevel"/>
    <w:tmpl w:val="357E79EC"/>
    <w:lvl w:ilvl="0" w:tplc="CFCC42A8">
      <w:start w:val="1"/>
      <w:numFmt w:val="bullet"/>
      <w:lvlText w:val=""/>
      <w:lvlJc w:val="left"/>
      <w:pPr>
        <w:ind w:left="720" w:hanging="360"/>
      </w:pPr>
      <w:rPr>
        <w:rFonts w:ascii="Symbol" w:hAnsi="Symbol" w:hint="default"/>
      </w:rPr>
    </w:lvl>
    <w:lvl w:ilvl="1" w:tplc="99C0C27C">
      <w:start w:val="1"/>
      <w:numFmt w:val="bullet"/>
      <w:lvlText w:val="o"/>
      <w:lvlJc w:val="left"/>
      <w:pPr>
        <w:ind w:left="1440" w:hanging="360"/>
      </w:pPr>
      <w:rPr>
        <w:rFonts w:ascii="Courier New" w:hAnsi="Courier New" w:hint="default"/>
      </w:rPr>
    </w:lvl>
    <w:lvl w:ilvl="2" w:tplc="A4EEEE24">
      <w:start w:val="1"/>
      <w:numFmt w:val="bullet"/>
      <w:lvlText w:val=""/>
      <w:lvlJc w:val="left"/>
      <w:pPr>
        <w:ind w:left="2160" w:hanging="360"/>
      </w:pPr>
      <w:rPr>
        <w:rFonts w:ascii="Wingdings" w:hAnsi="Wingdings" w:hint="default"/>
      </w:rPr>
    </w:lvl>
    <w:lvl w:ilvl="3" w:tplc="91B2D564">
      <w:start w:val="1"/>
      <w:numFmt w:val="bullet"/>
      <w:lvlText w:val=""/>
      <w:lvlJc w:val="left"/>
      <w:pPr>
        <w:ind w:left="2880" w:hanging="360"/>
      </w:pPr>
      <w:rPr>
        <w:rFonts w:ascii="Symbol" w:hAnsi="Symbol" w:hint="default"/>
      </w:rPr>
    </w:lvl>
    <w:lvl w:ilvl="4" w:tplc="13D89A8C">
      <w:start w:val="1"/>
      <w:numFmt w:val="bullet"/>
      <w:lvlText w:val="o"/>
      <w:lvlJc w:val="left"/>
      <w:pPr>
        <w:ind w:left="3600" w:hanging="360"/>
      </w:pPr>
      <w:rPr>
        <w:rFonts w:ascii="Courier New" w:hAnsi="Courier New" w:hint="default"/>
      </w:rPr>
    </w:lvl>
    <w:lvl w:ilvl="5" w:tplc="77CE807A">
      <w:start w:val="1"/>
      <w:numFmt w:val="bullet"/>
      <w:lvlText w:val=""/>
      <w:lvlJc w:val="left"/>
      <w:pPr>
        <w:ind w:left="4320" w:hanging="360"/>
      </w:pPr>
      <w:rPr>
        <w:rFonts w:ascii="Wingdings" w:hAnsi="Wingdings" w:hint="default"/>
      </w:rPr>
    </w:lvl>
    <w:lvl w:ilvl="6" w:tplc="64F8FCD8">
      <w:start w:val="1"/>
      <w:numFmt w:val="bullet"/>
      <w:lvlText w:val=""/>
      <w:lvlJc w:val="left"/>
      <w:pPr>
        <w:ind w:left="5040" w:hanging="360"/>
      </w:pPr>
      <w:rPr>
        <w:rFonts w:ascii="Symbol" w:hAnsi="Symbol" w:hint="default"/>
      </w:rPr>
    </w:lvl>
    <w:lvl w:ilvl="7" w:tplc="8EF6FDC8">
      <w:start w:val="1"/>
      <w:numFmt w:val="bullet"/>
      <w:lvlText w:val="o"/>
      <w:lvlJc w:val="left"/>
      <w:pPr>
        <w:ind w:left="5760" w:hanging="360"/>
      </w:pPr>
      <w:rPr>
        <w:rFonts w:ascii="Courier New" w:hAnsi="Courier New" w:hint="default"/>
      </w:rPr>
    </w:lvl>
    <w:lvl w:ilvl="8" w:tplc="669C0FFC">
      <w:start w:val="1"/>
      <w:numFmt w:val="bullet"/>
      <w:lvlText w:val=""/>
      <w:lvlJc w:val="left"/>
      <w:pPr>
        <w:ind w:left="6480" w:hanging="360"/>
      </w:pPr>
      <w:rPr>
        <w:rFonts w:ascii="Wingdings" w:hAnsi="Wingdings" w:hint="default"/>
      </w:rPr>
    </w:lvl>
  </w:abstractNum>
  <w:abstractNum w:abstractNumId="21" w15:restartNumberingAfterBreak="0">
    <w:nsid w:val="7D728541"/>
    <w:multiLevelType w:val="hybridMultilevel"/>
    <w:tmpl w:val="99609412"/>
    <w:lvl w:ilvl="0" w:tplc="EE5E3B44">
      <w:start w:val="1"/>
      <w:numFmt w:val="bullet"/>
      <w:lvlText w:val=""/>
      <w:lvlJc w:val="left"/>
      <w:pPr>
        <w:ind w:left="1440" w:hanging="360"/>
      </w:pPr>
      <w:rPr>
        <w:rFonts w:ascii="Wingdings" w:hAnsi="Wingdings" w:hint="default"/>
      </w:rPr>
    </w:lvl>
    <w:lvl w:ilvl="1" w:tplc="F99ED64E">
      <w:start w:val="1"/>
      <w:numFmt w:val="bullet"/>
      <w:lvlText w:val="o"/>
      <w:lvlJc w:val="left"/>
      <w:pPr>
        <w:ind w:left="1440" w:hanging="360"/>
      </w:pPr>
      <w:rPr>
        <w:rFonts w:ascii="Courier New" w:hAnsi="Courier New" w:hint="default"/>
      </w:rPr>
    </w:lvl>
    <w:lvl w:ilvl="2" w:tplc="3014C3A2">
      <w:start w:val="1"/>
      <w:numFmt w:val="bullet"/>
      <w:lvlText w:val=""/>
      <w:lvlJc w:val="left"/>
      <w:pPr>
        <w:ind w:left="2160" w:hanging="360"/>
      </w:pPr>
      <w:rPr>
        <w:rFonts w:ascii="Wingdings" w:hAnsi="Wingdings" w:hint="default"/>
      </w:rPr>
    </w:lvl>
    <w:lvl w:ilvl="3" w:tplc="A00C8D7E">
      <w:start w:val="1"/>
      <w:numFmt w:val="bullet"/>
      <w:lvlText w:val=""/>
      <w:lvlJc w:val="left"/>
      <w:pPr>
        <w:ind w:left="2880" w:hanging="360"/>
      </w:pPr>
      <w:rPr>
        <w:rFonts w:ascii="Symbol" w:hAnsi="Symbol" w:hint="default"/>
      </w:rPr>
    </w:lvl>
    <w:lvl w:ilvl="4" w:tplc="81A4FD5C">
      <w:start w:val="1"/>
      <w:numFmt w:val="bullet"/>
      <w:lvlText w:val="o"/>
      <w:lvlJc w:val="left"/>
      <w:pPr>
        <w:ind w:left="3600" w:hanging="360"/>
      </w:pPr>
      <w:rPr>
        <w:rFonts w:ascii="Courier New" w:hAnsi="Courier New" w:hint="default"/>
      </w:rPr>
    </w:lvl>
    <w:lvl w:ilvl="5" w:tplc="5204D896">
      <w:start w:val="1"/>
      <w:numFmt w:val="bullet"/>
      <w:lvlText w:val=""/>
      <w:lvlJc w:val="left"/>
      <w:pPr>
        <w:ind w:left="4320" w:hanging="360"/>
      </w:pPr>
      <w:rPr>
        <w:rFonts w:ascii="Wingdings" w:hAnsi="Wingdings" w:hint="default"/>
      </w:rPr>
    </w:lvl>
    <w:lvl w:ilvl="6" w:tplc="85162F4C">
      <w:start w:val="1"/>
      <w:numFmt w:val="bullet"/>
      <w:lvlText w:val=""/>
      <w:lvlJc w:val="left"/>
      <w:pPr>
        <w:ind w:left="5040" w:hanging="360"/>
      </w:pPr>
      <w:rPr>
        <w:rFonts w:ascii="Symbol" w:hAnsi="Symbol" w:hint="default"/>
      </w:rPr>
    </w:lvl>
    <w:lvl w:ilvl="7" w:tplc="018A41D6">
      <w:start w:val="1"/>
      <w:numFmt w:val="bullet"/>
      <w:lvlText w:val="o"/>
      <w:lvlJc w:val="left"/>
      <w:pPr>
        <w:ind w:left="5760" w:hanging="360"/>
      </w:pPr>
      <w:rPr>
        <w:rFonts w:ascii="Courier New" w:hAnsi="Courier New" w:hint="default"/>
      </w:rPr>
    </w:lvl>
    <w:lvl w:ilvl="8" w:tplc="275E9AE6">
      <w:start w:val="1"/>
      <w:numFmt w:val="bullet"/>
      <w:lvlText w:val=""/>
      <w:lvlJc w:val="left"/>
      <w:pPr>
        <w:ind w:left="6480" w:hanging="360"/>
      </w:pPr>
      <w:rPr>
        <w:rFonts w:ascii="Wingdings" w:hAnsi="Wingdings" w:hint="default"/>
      </w:rPr>
    </w:lvl>
  </w:abstractNum>
  <w:num w:numId="1" w16cid:durableId="1200313167">
    <w:abstractNumId w:val="6"/>
  </w:num>
  <w:num w:numId="2" w16cid:durableId="562640069">
    <w:abstractNumId w:val="12"/>
  </w:num>
  <w:num w:numId="3" w16cid:durableId="836262577">
    <w:abstractNumId w:val="15"/>
  </w:num>
  <w:num w:numId="4" w16cid:durableId="442502559">
    <w:abstractNumId w:val="11"/>
  </w:num>
  <w:num w:numId="5" w16cid:durableId="1694843499">
    <w:abstractNumId w:val="9"/>
  </w:num>
  <w:num w:numId="6" w16cid:durableId="1455364912">
    <w:abstractNumId w:val="5"/>
  </w:num>
  <w:num w:numId="7" w16cid:durableId="1491561514">
    <w:abstractNumId w:val="8"/>
  </w:num>
  <w:num w:numId="8" w16cid:durableId="637422444">
    <w:abstractNumId w:val="21"/>
  </w:num>
  <w:num w:numId="9" w16cid:durableId="1257440290">
    <w:abstractNumId w:val="1"/>
  </w:num>
  <w:num w:numId="10" w16cid:durableId="433937565">
    <w:abstractNumId w:val="17"/>
  </w:num>
  <w:num w:numId="11" w16cid:durableId="804197951">
    <w:abstractNumId w:val="14"/>
  </w:num>
  <w:num w:numId="12" w16cid:durableId="1737701067">
    <w:abstractNumId w:val="16"/>
  </w:num>
  <w:num w:numId="13" w16cid:durableId="1320575700">
    <w:abstractNumId w:val="0"/>
  </w:num>
  <w:num w:numId="14" w16cid:durableId="1068770230">
    <w:abstractNumId w:val="18"/>
  </w:num>
  <w:num w:numId="15" w16cid:durableId="1889145773">
    <w:abstractNumId w:val="20"/>
  </w:num>
  <w:num w:numId="16" w16cid:durableId="810828343">
    <w:abstractNumId w:val="2"/>
  </w:num>
  <w:num w:numId="17" w16cid:durableId="584850816">
    <w:abstractNumId w:val="7"/>
  </w:num>
  <w:num w:numId="18" w16cid:durableId="733283167">
    <w:abstractNumId w:val="4"/>
  </w:num>
  <w:num w:numId="19" w16cid:durableId="979922598">
    <w:abstractNumId w:val="13"/>
  </w:num>
  <w:num w:numId="20" w16cid:durableId="1411468116">
    <w:abstractNumId w:val="19"/>
  </w:num>
  <w:num w:numId="21" w16cid:durableId="1073969447">
    <w:abstractNumId w:val="10"/>
  </w:num>
  <w:num w:numId="22" w16cid:durableId="8335676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A6D"/>
    <w:rsid w:val="00010825"/>
    <w:rsid w:val="00052279"/>
    <w:rsid w:val="00061EB0"/>
    <w:rsid w:val="000C529D"/>
    <w:rsid w:val="00190CD5"/>
    <w:rsid w:val="001B4129"/>
    <w:rsid w:val="001F5D7F"/>
    <w:rsid w:val="00287EC2"/>
    <w:rsid w:val="002A7861"/>
    <w:rsid w:val="002D36F7"/>
    <w:rsid w:val="00332295"/>
    <w:rsid w:val="0038347B"/>
    <w:rsid w:val="003A437A"/>
    <w:rsid w:val="00401AFE"/>
    <w:rsid w:val="004873DB"/>
    <w:rsid w:val="004B3A6D"/>
    <w:rsid w:val="004CEB50"/>
    <w:rsid w:val="004F26A0"/>
    <w:rsid w:val="00510D04"/>
    <w:rsid w:val="0053510A"/>
    <w:rsid w:val="005D6397"/>
    <w:rsid w:val="005F4428"/>
    <w:rsid w:val="00622A8F"/>
    <w:rsid w:val="006319EC"/>
    <w:rsid w:val="0063501F"/>
    <w:rsid w:val="00787031"/>
    <w:rsid w:val="00820904"/>
    <w:rsid w:val="0085252A"/>
    <w:rsid w:val="00855936"/>
    <w:rsid w:val="00890A5E"/>
    <w:rsid w:val="008A21E9"/>
    <w:rsid w:val="008E4A7B"/>
    <w:rsid w:val="008F0629"/>
    <w:rsid w:val="0090263F"/>
    <w:rsid w:val="00990BDC"/>
    <w:rsid w:val="009D7AB5"/>
    <w:rsid w:val="00AB3085"/>
    <w:rsid w:val="00AF4DDA"/>
    <w:rsid w:val="00BB31CF"/>
    <w:rsid w:val="00BF2DD2"/>
    <w:rsid w:val="00C20B23"/>
    <w:rsid w:val="00CC057E"/>
    <w:rsid w:val="00D93267"/>
    <w:rsid w:val="00DA0E80"/>
    <w:rsid w:val="00DE253F"/>
    <w:rsid w:val="00DF0073"/>
    <w:rsid w:val="00E46DE5"/>
    <w:rsid w:val="00E601A6"/>
    <w:rsid w:val="00EC46D3"/>
    <w:rsid w:val="00EF7CEA"/>
    <w:rsid w:val="00F02D76"/>
    <w:rsid w:val="00F3022E"/>
    <w:rsid w:val="013AB577"/>
    <w:rsid w:val="01D97C34"/>
    <w:rsid w:val="02C609C1"/>
    <w:rsid w:val="03814F0F"/>
    <w:rsid w:val="03AF5F67"/>
    <w:rsid w:val="0684A150"/>
    <w:rsid w:val="201AB9E9"/>
    <w:rsid w:val="206CAD27"/>
    <w:rsid w:val="2344B096"/>
    <w:rsid w:val="2DF7CD97"/>
    <w:rsid w:val="30CA41B6"/>
    <w:rsid w:val="4D97EB4F"/>
    <w:rsid w:val="5623966A"/>
    <w:rsid w:val="66D3894A"/>
    <w:rsid w:val="6902A1B1"/>
    <w:rsid w:val="6B3486C9"/>
    <w:rsid w:val="6F332F6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D40D6"/>
  <w15:chartTrackingRefBased/>
  <w15:docId w15:val="{FD30A70B-1C8E-4F36-A28E-08D662507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A6D"/>
  </w:style>
  <w:style w:type="paragraph" w:styleId="Heading3">
    <w:name w:val="heading 3"/>
    <w:basedOn w:val="Normal"/>
    <w:next w:val="Normal"/>
    <w:link w:val="Heading3Char"/>
    <w:uiPriority w:val="9"/>
    <w:semiHidden/>
    <w:unhideWhenUsed/>
    <w:qFormat/>
    <w:rsid w:val="004B3A6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6">
    <w:name w:val="heading 6"/>
    <w:basedOn w:val="Normal"/>
    <w:next w:val="Normal"/>
    <w:link w:val="Heading6Char"/>
    <w:qFormat/>
    <w:rsid w:val="004B3A6D"/>
    <w:pPr>
      <w:spacing w:before="240" w:after="60" w:line="240" w:lineRule="auto"/>
      <w:outlineLvl w:val="5"/>
    </w:pPr>
    <w:rPr>
      <w:rFonts w:ascii="Times New Roman" w:eastAsia="Times New Roman" w:hAnsi="Times New Roman" w:cs="Times New Roman"/>
      <w:b/>
      <w:bCs/>
      <w:kern w:val="0"/>
      <w:lang w:val="en-GB"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4B3A6D"/>
    <w:rPr>
      <w:rFonts w:asciiTheme="majorHAnsi" w:eastAsiaTheme="majorEastAsia" w:hAnsiTheme="majorHAnsi" w:cstheme="majorBidi"/>
      <w:color w:val="1F3763" w:themeColor="accent1" w:themeShade="7F"/>
      <w:sz w:val="24"/>
      <w:szCs w:val="24"/>
    </w:rPr>
  </w:style>
  <w:style w:type="character" w:customStyle="1" w:styleId="Heading6Char">
    <w:name w:val="Heading 6 Char"/>
    <w:basedOn w:val="DefaultParagraphFont"/>
    <w:link w:val="Heading6"/>
    <w:rsid w:val="004B3A6D"/>
    <w:rPr>
      <w:rFonts w:ascii="Times New Roman" w:eastAsia="Times New Roman" w:hAnsi="Times New Roman" w:cs="Times New Roman"/>
      <w:b/>
      <w:bCs/>
      <w:kern w:val="0"/>
      <w:lang w:val="en-GB" w:eastAsia="en-GB"/>
      <w14:ligatures w14:val="none"/>
    </w:rPr>
  </w:style>
  <w:style w:type="paragraph" w:styleId="Header">
    <w:name w:val="header"/>
    <w:basedOn w:val="Normal"/>
    <w:link w:val="HeaderChar"/>
    <w:uiPriority w:val="99"/>
    <w:unhideWhenUsed/>
    <w:rsid w:val="004B3A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3A6D"/>
  </w:style>
  <w:style w:type="paragraph" w:styleId="Footer">
    <w:name w:val="footer"/>
    <w:basedOn w:val="Normal"/>
    <w:link w:val="FooterChar"/>
    <w:uiPriority w:val="99"/>
    <w:unhideWhenUsed/>
    <w:rsid w:val="004B3A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3A6D"/>
  </w:style>
  <w:style w:type="paragraph" w:styleId="ListParagraph">
    <w:name w:val="List Paragraph"/>
    <w:basedOn w:val="Normal"/>
    <w:uiPriority w:val="34"/>
    <w:qFormat/>
    <w:pPr>
      <w:ind w:left="720"/>
      <w:contextualSpacing/>
    </w:pPr>
  </w:style>
  <w:style w:type="paragraph" w:styleId="Revision">
    <w:name w:val="Revision"/>
    <w:hidden/>
    <w:uiPriority w:val="99"/>
    <w:semiHidden/>
    <w:rsid w:val="00787031"/>
    <w:pPr>
      <w:spacing w:after="0" w:line="240" w:lineRule="auto"/>
    </w:pPr>
  </w:style>
  <w:style w:type="table" w:styleId="TableGrid">
    <w:name w:val="Table Grid"/>
    <w:basedOn w:val="TableNormal"/>
    <w:uiPriority w:val="39"/>
    <w:rsid w:val="00190C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862008CCCDE74589B2F3CBEA38A63D" ma:contentTypeVersion="13" ma:contentTypeDescription="Create a new document." ma:contentTypeScope="" ma:versionID="46314e9154a836e20cc9d1afcc06e1fb">
  <xsd:schema xmlns:xsd="http://www.w3.org/2001/XMLSchema" xmlns:xs="http://www.w3.org/2001/XMLSchema" xmlns:p="http://schemas.microsoft.com/office/2006/metadata/properties" xmlns:ns2="e086a175-83f0-438e-9f0b-7b6a5d49f08c" xmlns:ns3="e80fc24a-a6cb-42ff-b0e6-0154c65b8734" targetNamespace="http://schemas.microsoft.com/office/2006/metadata/properties" ma:root="true" ma:fieldsID="76093cdec79d86f21c5b01dc5413d76a" ns2:_="" ns3:_="">
    <xsd:import namespace="e086a175-83f0-438e-9f0b-7b6a5d49f08c"/>
    <xsd:import namespace="e80fc24a-a6cb-42ff-b0e6-0154c65b873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6a175-83f0-438e-9f0b-7b6a5d49f0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cf5a98-5ee3-4c7f-b928-64e1009428d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80fc24a-a6cb-42ff-b0e6-0154c65b873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734b901-3f77-45ff-bf43-45b1e053a74d}" ma:internalName="TaxCatchAll" ma:showField="CatchAllData" ma:web="e80fc24a-a6cb-42ff-b0e6-0154c65b87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086a175-83f0-438e-9f0b-7b6a5d49f08c">
      <Terms xmlns="http://schemas.microsoft.com/office/infopath/2007/PartnerControls"/>
    </lcf76f155ced4ddcb4097134ff3c332f>
    <TaxCatchAll xmlns="e80fc24a-a6cb-42ff-b0e6-0154c65b873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A4234-D9E5-403A-8487-EF51BB473A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86a175-83f0-438e-9f0b-7b6a5d49f08c"/>
    <ds:schemaRef ds:uri="e80fc24a-a6cb-42ff-b0e6-0154c65b87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331335-A0FB-473A-BF14-C22BEE332031}">
  <ds:schemaRefs>
    <ds:schemaRef ds:uri="http://schemas.microsoft.com/office/2006/metadata/properties"/>
    <ds:schemaRef ds:uri="http://schemas.microsoft.com/office/infopath/2007/PartnerControls"/>
    <ds:schemaRef ds:uri="e086a175-83f0-438e-9f0b-7b6a5d49f08c"/>
    <ds:schemaRef ds:uri="e80fc24a-a6cb-42ff-b0e6-0154c65b8734"/>
  </ds:schemaRefs>
</ds:datastoreItem>
</file>

<file path=customXml/itemProps3.xml><?xml version="1.0" encoding="utf-8"?>
<ds:datastoreItem xmlns:ds="http://schemas.openxmlformats.org/officeDocument/2006/customXml" ds:itemID="{3942CA19-FB87-46CC-AC6B-9504C0145A88}">
  <ds:schemaRefs>
    <ds:schemaRef ds:uri="http://schemas.microsoft.com/sharepoint/v3/contenttype/forms"/>
  </ds:schemaRefs>
</ds:datastoreItem>
</file>

<file path=customXml/itemProps4.xml><?xml version="1.0" encoding="utf-8"?>
<ds:datastoreItem xmlns:ds="http://schemas.openxmlformats.org/officeDocument/2006/customXml" ds:itemID="{14FB3506-0A7C-4751-8495-77881A821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974</Words>
  <Characters>5552</Characters>
  <Application>Microsoft Office Word</Application>
  <DocSecurity>0</DocSecurity>
  <Lines>46</Lines>
  <Paragraphs>13</Paragraphs>
  <ScaleCrop>false</ScaleCrop>
  <Company/>
  <LinksUpToDate>false</LinksUpToDate>
  <CharactersWithSpaces>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samrun nessa</dc:creator>
  <cp:keywords/>
  <dc:description/>
  <cp:lastModifiedBy>Nicholas Hylands-White</cp:lastModifiedBy>
  <cp:revision>42</cp:revision>
  <dcterms:created xsi:type="dcterms:W3CDTF">2024-05-09T22:14:00Z</dcterms:created>
  <dcterms:modified xsi:type="dcterms:W3CDTF">2024-08-12T08:56:00Z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0x0101007F862008CCCDE74589B2F3CBEA38A63D</vt:lpwstr>
  </property>
</Properties>
</file>